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30937" w14:textId="77777777"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0"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t>Guide Utilisateur : Spectrophotomètre Arduino AS7341</w:t>
      </w:r>
    </w:p>
    <w:p w14:paraId="50258521"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Votre Laboratoire de Chimie et de Physique dans un Navigateur Web</w:t>
      </w:r>
    </w:p>
    <w:p w14:paraId="4A713075" w14:textId="77777777" w:rsidR="002921F3" w:rsidRPr="002921F3" w:rsidRDefault="002921F3" w:rsidP="00A565B5">
      <w:pPr>
        <w:spacing w:after="0" w:line="240" w:lineRule="auto"/>
        <w:jc w:val="both"/>
        <w:rPr>
          <w:rFonts w:ascii="Times New Roman" w:eastAsia="Times New Roman" w:hAnsi="Times New Roman" w:cs="Times New Roman"/>
          <w:sz w:val="24"/>
          <w:szCs w:val="24"/>
          <w:lang w:eastAsia="fr-FR"/>
        </w:rPr>
        <w:pPrChange w:id="2" w:author="Jérôme RANDON" w:date="2025-10-26T17:12:00Z">
          <w:pPr>
            <w:spacing w:after="0" w:line="240" w:lineRule="auto"/>
          </w:pPr>
        </w:pPrChange>
      </w:pPr>
      <w:r w:rsidRPr="002921F3">
        <w:rPr>
          <w:rFonts w:ascii="Times New Roman" w:eastAsia="Times New Roman" w:hAnsi="Times New Roman" w:cs="Times New Roman"/>
          <w:sz w:val="24"/>
          <w:szCs w:val="24"/>
          <w:lang w:eastAsia="fr-FR"/>
        </w:rPr>
        <w:pict w14:anchorId="74620C4F">
          <v:rect id="_x0000_i1026" style="width:475.2pt;height:1.5pt" o:hrpct="0" o:hralign="center" o:hrstd="t" o:hr="t" fillcolor="#a0a0a0" stroked="f"/>
        </w:pict>
      </w:r>
    </w:p>
    <w:p w14:paraId="735CE0CD" w14:textId="77777777"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3"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t>Page 1 : Introduction - Qu'est-ce que la Spectrophotométrie ?</w:t>
      </w:r>
    </w:p>
    <w:p w14:paraId="4D2912AE" w14:textId="4935BA77" w:rsidR="002921F3" w:rsidRPr="002921F3" w:rsidDel="00643306" w:rsidRDefault="002921F3" w:rsidP="00A565B5">
      <w:pPr>
        <w:shd w:val="clear" w:color="auto" w:fill="FFFFFF"/>
        <w:spacing w:before="100" w:beforeAutospacing="1" w:after="270" w:line="300" w:lineRule="atLeast"/>
        <w:jc w:val="both"/>
        <w:rPr>
          <w:del w:id="4" w:author="Jérôme RANDON" w:date="2025-10-26T17:15:00Z"/>
          <w:rFonts w:ascii="Arial" w:eastAsia="Times New Roman" w:hAnsi="Arial" w:cs="Arial"/>
          <w:color w:val="1A1C1E"/>
          <w:sz w:val="21"/>
          <w:szCs w:val="21"/>
          <w:lang w:eastAsia="fr-FR"/>
        </w:rPr>
        <w:pPrChange w:id="5"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Bienvenue dans le monde fascinant de la lumière et de la matière ! L'application que vous avez sous les yeux transforme votre ordinateur et un petit microcontrôleur Arduino en un </w:t>
      </w:r>
      <w:r w:rsidRPr="002921F3">
        <w:rPr>
          <w:rFonts w:ascii="Arial" w:eastAsia="Times New Roman" w:hAnsi="Arial" w:cs="Arial"/>
          <w:b/>
          <w:bCs/>
          <w:color w:val="1A1C1E"/>
          <w:sz w:val="21"/>
          <w:szCs w:val="21"/>
          <w:lang w:eastAsia="fr-FR"/>
        </w:rPr>
        <w:t>spectrophotomètre</w:t>
      </w:r>
      <w:r w:rsidRPr="002921F3">
        <w:rPr>
          <w:rFonts w:ascii="Arial" w:eastAsia="Times New Roman" w:hAnsi="Arial" w:cs="Arial"/>
          <w:color w:val="1A1C1E"/>
          <w:sz w:val="21"/>
          <w:szCs w:val="21"/>
          <w:lang w:eastAsia="fr-FR"/>
        </w:rPr>
        <w:t>, un instrument scientifique puissant utilisé dans tous les laboratoires du monde.</w:t>
      </w:r>
      <w:ins w:id="6" w:author="Jérôme RANDON" w:date="2025-10-26T17:15:00Z">
        <w:r w:rsidR="00643306">
          <w:rPr>
            <w:rFonts w:ascii="Arial" w:eastAsia="Times New Roman" w:hAnsi="Arial" w:cs="Arial"/>
            <w:b/>
            <w:bCs/>
            <w:color w:val="1A1C1E"/>
            <w:sz w:val="21"/>
            <w:szCs w:val="21"/>
            <w:lang w:eastAsia="fr-FR"/>
          </w:rPr>
          <w:t xml:space="preserve"> </w:t>
        </w:r>
      </w:ins>
    </w:p>
    <w:p w14:paraId="3BBE80F1" w14:textId="79158254" w:rsidR="002921F3" w:rsidRPr="002921F3" w:rsidDel="00643306" w:rsidRDefault="002921F3" w:rsidP="00A565B5">
      <w:pPr>
        <w:shd w:val="clear" w:color="auto" w:fill="FFFFFF"/>
        <w:spacing w:before="100" w:beforeAutospacing="1" w:after="270" w:line="300" w:lineRule="atLeast"/>
        <w:jc w:val="both"/>
        <w:rPr>
          <w:del w:id="7" w:author="Jérôme RANDON" w:date="2025-10-26T17:15:00Z"/>
          <w:rFonts w:ascii="Arial" w:eastAsia="Times New Roman" w:hAnsi="Arial" w:cs="Arial"/>
          <w:color w:val="1A1C1E"/>
          <w:sz w:val="21"/>
          <w:szCs w:val="21"/>
          <w:lang w:eastAsia="fr-FR"/>
        </w:rPr>
        <w:pPrChange w:id="8" w:author="Jérôme RANDON" w:date="2025-10-26T17:12:00Z">
          <w:pPr>
            <w:shd w:val="clear" w:color="auto" w:fill="FFFFFF"/>
            <w:spacing w:before="100" w:beforeAutospacing="1" w:after="270" w:line="300" w:lineRule="atLeast"/>
          </w:pPr>
        </w:pPrChange>
      </w:pPr>
      <w:del w:id="9" w:author="Jérôme RANDON" w:date="2025-10-26T17:15:00Z">
        <w:r w:rsidRPr="002921F3" w:rsidDel="00643306">
          <w:rPr>
            <w:rFonts w:ascii="Arial" w:eastAsia="Times New Roman" w:hAnsi="Arial" w:cs="Arial"/>
            <w:b/>
            <w:bCs/>
            <w:color w:val="1A1C1E"/>
            <w:sz w:val="21"/>
            <w:szCs w:val="21"/>
            <w:lang w:eastAsia="fr-FR"/>
          </w:rPr>
          <w:delText>Mais qu'est-ce que ça fait, au juste ?</w:delText>
        </w:r>
      </w:del>
    </w:p>
    <w:p w14:paraId="16656E54" w14:textId="39735161"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0"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 xml:space="preserve">Imaginez que vous avez un verre de sirop de menthe. La lumière qui le traverse en ressort verte, car le sirop a "absorbé" </w:t>
      </w:r>
      <w:del w:id="11" w:author="Jérôme RANDON" w:date="2025-10-26T17:03:00Z">
        <w:r w:rsidRPr="002921F3" w:rsidDel="00A565B5">
          <w:rPr>
            <w:rFonts w:ascii="Arial" w:eastAsia="Times New Roman" w:hAnsi="Arial" w:cs="Arial"/>
            <w:color w:val="1A1C1E"/>
            <w:sz w:val="21"/>
            <w:szCs w:val="21"/>
            <w:lang w:eastAsia="fr-FR"/>
          </w:rPr>
          <w:delText>toutes les</w:delText>
        </w:r>
      </w:del>
      <w:ins w:id="12" w:author="Jérôme RANDON" w:date="2025-10-26T17:03:00Z">
        <w:r w:rsidR="00A565B5">
          <w:rPr>
            <w:rFonts w:ascii="Arial" w:eastAsia="Times New Roman" w:hAnsi="Arial" w:cs="Arial"/>
            <w:color w:val="1A1C1E"/>
            <w:sz w:val="21"/>
            <w:szCs w:val="21"/>
            <w:lang w:eastAsia="fr-FR"/>
          </w:rPr>
          <w:t xml:space="preserve">certaines </w:t>
        </w:r>
      </w:ins>
      <w:del w:id="13" w:author="Jérôme RANDON" w:date="2025-10-26T17:03:00Z">
        <w:r w:rsidRPr="002921F3" w:rsidDel="00A565B5">
          <w:rPr>
            <w:rFonts w:ascii="Arial" w:eastAsia="Times New Roman" w:hAnsi="Arial" w:cs="Arial"/>
            <w:color w:val="1A1C1E"/>
            <w:sz w:val="21"/>
            <w:szCs w:val="21"/>
            <w:lang w:eastAsia="fr-FR"/>
          </w:rPr>
          <w:delText xml:space="preserve"> autres </w:delText>
        </w:r>
      </w:del>
      <w:r w:rsidRPr="002921F3">
        <w:rPr>
          <w:rFonts w:ascii="Arial" w:eastAsia="Times New Roman" w:hAnsi="Arial" w:cs="Arial"/>
          <w:color w:val="1A1C1E"/>
          <w:sz w:val="21"/>
          <w:szCs w:val="21"/>
          <w:lang w:eastAsia="fr-FR"/>
        </w:rPr>
        <w:t>couleurs</w:t>
      </w:r>
      <w:del w:id="14" w:author="Jérôme RANDON" w:date="2025-10-26T17:03:00Z">
        <w:r w:rsidRPr="002921F3" w:rsidDel="00A565B5">
          <w:rPr>
            <w:rFonts w:ascii="Arial" w:eastAsia="Times New Roman" w:hAnsi="Arial" w:cs="Arial"/>
            <w:color w:val="1A1C1E"/>
            <w:sz w:val="21"/>
            <w:szCs w:val="21"/>
            <w:lang w:eastAsia="fr-FR"/>
          </w:rPr>
          <w:delText xml:space="preserve"> (le rouge, le bleu, etc.)</w:delText>
        </w:r>
      </w:del>
      <w:r w:rsidRPr="002921F3">
        <w:rPr>
          <w:rFonts w:ascii="Arial" w:eastAsia="Times New Roman" w:hAnsi="Arial" w:cs="Arial"/>
          <w:color w:val="1A1C1E"/>
          <w:sz w:val="21"/>
          <w:szCs w:val="21"/>
          <w:lang w:eastAsia="fr-FR"/>
        </w:rPr>
        <w:t xml:space="preserve">. Un spectrophotomètre </w:t>
      </w:r>
      <w:del w:id="15" w:author="Jérôme RANDON" w:date="2025-10-26T17:04:00Z">
        <w:r w:rsidRPr="002921F3" w:rsidDel="00A565B5">
          <w:rPr>
            <w:rFonts w:ascii="Arial" w:eastAsia="Times New Roman" w:hAnsi="Arial" w:cs="Arial"/>
            <w:color w:val="1A1C1E"/>
            <w:sz w:val="21"/>
            <w:szCs w:val="21"/>
            <w:lang w:eastAsia="fr-FR"/>
          </w:rPr>
          <w:delText>fait exactement cela</w:delText>
        </w:r>
      </w:del>
      <w:ins w:id="16" w:author="Jérôme RANDON" w:date="2025-10-26T17:04:00Z">
        <w:r w:rsidR="00A565B5">
          <w:rPr>
            <w:rFonts w:ascii="Arial" w:eastAsia="Times New Roman" w:hAnsi="Arial" w:cs="Arial"/>
            <w:color w:val="1A1C1E"/>
            <w:sz w:val="21"/>
            <w:szCs w:val="21"/>
            <w:lang w:eastAsia="fr-FR"/>
          </w:rPr>
          <w:t>quantifie cette absorption</w:t>
        </w:r>
      </w:ins>
      <w:del w:id="17" w:author="Jérôme RANDON" w:date="2025-10-26T17:04:00Z">
        <w:r w:rsidRPr="002921F3" w:rsidDel="00A565B5">
          <w:rPr>
            <w:rFonts w:ascii="Arial" w:eastAsia="Times New Roman" w:hAnsi="Arial" w:cs="Arial"/>
            <w:color w:val="1A1C1E"/>
            <w:sz w:val="21"/>
            <w:szCs w:val="21"/>
            <w:lang w:eastAsia="fr-FR"/>
          </w:rPr>
          <w:delText>, mais avec une précision incroyable</w:delText>
        </w:r>
      </w:del>
      <w:r w:rsidRPr="002921F3">
        <w:rPr>
          <w:rFonts w:ascii="Arial" w:eastAsia="Times New Roman" w:hAnsi="Arial" w:cs="Arial"/>
          <w:color w:val="1A1C1E"/>
          <w:sz w:val="21"/>
          <w:szCs w:val="21"/>
          <w:lang w:eastAsia="fr-FR"/>
        </w:rPr>
        <w:t>.</w:t>
      </w:r>
    </w:p>
    <w:p w14:paraId="4C4638A6" w14:textId="35245601"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8"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 xml:space="preserve">Il envoie un faisceau de lumière </w:t>
      </w:r>
      <w:del w:id="19" w:author="Jérôme RANDON" w:date="2025-10-26T17:04:00Z">
        <w:r w:rsidRPr="002921F3" w:rsidDel="00A565B5">
          <w:rPr>
            <w:rFonts w:ascii="Arial" w:eastAsia="Times New Roman" w:hAnsi="Arial" w:cs="Arial"/>
            <w:color w:val="1A1C1E"/>
            <w:sz w:val="21"/>
            <w:szCs w:val="21"/>
            <w:lang w:eastAsia="fr-FR"/>
          </w:rPr>
          <w:delText xml:space="preserve">décomposé </w:delText>
        </w:r>
      </w:del>
      <w:ins w:id="20" w:author="Jérôme RANDON" w:date="2025-10-26T17:04:00Z">
        <w:r w:rsidR="00A565B5">
          <w:rPr>
            <w:rFonts w:ascii="Arial" w:eastAsia="Times New Roman" w:hAnsi="Arial" w:cs="Arial"/>
            <w:color w:val="1A1C1E"/>
            <w:sz w:val="21"/>
            <w:szCs w:val="21"/>
            <w:lang w:eastAsia="fr-FR"/>
          </w:rPr>
          <w:t>blanche</w:t>
        </w:r>
        <w:r w:rsidR="00A565B5" w:rsidRPr="002921F3">
          <w:rPr>
            <w:rFonts w:ascii="Arial" w:eastAsia="Times New Roman" w:hAnsi="Arial" w:cs="Arial"/>
            <w:color w:val="1A1C1E"/>
            <w:sz w:val="21"/>
            <w:szCs w:val="21"/>
            <w:lang w:eastAsia="fr-FR"/>
          </w:rPr>
          <w:t xml:space="preserve"> </w:t>
        </w:r>
      </w:ins>
      <w:r w:rsidRPr="002921F3">
        <w:rPr>
          <w:rFonts w:ascii="Arial" w:eastAsia="Times New Roman" w:hAnsi="Arial" w:cs="Arial"/>
          <w:color w:val="1A1C1E"/>
          <w:sz w:val="21"/>
          <w:szCs w:val="21"/>
          <w:lang w:eastAsia="fr-FR"/>
        </w:rPr>
        <w:t>(</w:t>
      </w:r>
      <w:del w:id="21" w:author="Jérôme RANDON" w:date="2025-10-26T17:04:00Z">
        <w:r w:rsidRPr="002921F3" w:rsidDel="00A565B5">
          <w:rPr>
            <w:rFonts w:ascii="Arial" w:eastAsia="Times New Roman" w:hAnsi="Arial" w:cs="Arial"/>
            <w:color w:val="1A1C1E"/>
            <w:sz w:val="21"/>
            <w:szCs w:val="21"/>
            <w:lang w:eastAsia="fr-FR"/>
          </w:rPr>
          <w:delText xml:space="preserve">comme </w:delText>
        </w:r>
      </w:del>
      <w:ins w:id="22" w:author="Jérôme RANDON" w:date="2025-10-26T17:04:00Z">
        <w:r w:rsidR="00A565B5">
          <w:rPr>
            <w:rFonts w:ascii="Arial" w:eastAsia="Times New Roman" w:hAnsi="Arial" w:cs="Arial"/>
            <w:color w:val="1A1C1E"/>
            <w:sz w:val="21"/>
            <w:szCs w:val="21"/>
            <w:lang w:eastAsia="fr-FR"/>
          </w:rPr>
          <w:t>toutes les couleurs</w:t>
        </w:r>
      </w:ins>
      <w:del w:id="23" w:author="Jérôme RANDON" w:date="2025-10-26T17:04:00Z">
        <w:r w:rsidRPr="002921F3" w:rsidDel="00A565B5">
          <w:rPr>
            <w:rFonts w:ascii="Arial" w:eastAsia="Times New Roman" w:hAnsi="Arial" w:cs="Arial"/>
            <w:color w:val="1A1C1E"/>
            <w:sz w:val="21"/>
            <w:szCs w:val="21"/>
            <w:lang w:eastAsia="fr-FR"/>
          </w:rPr>
          <w:delText>un</w:delText>
        </w:r>
      </w:del>
      <w:ins w:id="24" w:author="Jérôme RANDON" w:date="2025-10-26T17:04:00Z">
        <w:r w:rsidR="00A565B5">
          <w:rPr>
            <w:rFonts w:ascii="Arial" w:eastAsia="Times New Roman" w:hAnsi="Arial" w:cs="Arial"/>
            <w:color w:val="1A1C1E"/>
            <w:sz w:val="21"/>
            <w:szCs w:val="21"/>
            <w:lang w:eastAsia="fr-FR"/>
          </w:rPr>
          <w:t xml:space="preserve"> de l’</w:t>
        </w:r>
      </w:ins>
      <w:del w:id="25" w:author="Jérôme RANDON" w:date="2025-10-26T17:04:00Z">
        <w:r w:rsidRPr="002921F3" w:rsidDel="00A565B5">
          <w:rPr>
            <w:rFonts w:ascii="Arial" w:eastAsia="Times New Roman" w:hAnsi="Arial" w:cs="Arial"/>
            <w:color w:val="1A1C1E"/>
            <w:sz w:val="21"/>
            <w:szCs w:val="21"/>
            <w:lang w:eastAsia="fr-FR"/>
          </w:rPr>
          <w:delText xml:space="preserve"> </w:delText>
        </w:r>
      </w:del>
      <w:r w:rsidRPr="002921F3">
        <w:rPr>
          <w:rFonts w:ascii="Arial" w:eastAsia="Times New Roman" w:hAnsi="Arial" w:cs="Arial"/>
          <w:color w:val="1A1C1E"/>
          <w:sz w:val="21"/>
          <w:szCs w:val="21"/>
          <w:lang w:eastAsia="fr-FR"/>
        </w:rPr>
        <w:t xml:space="preserve">arc-en-ciel) à travers un échantillon et mesure </w:t>
      </w:r>
      <w:del w:id="26" w:author="Jérôme RANDON" w:date="2025-10-26T17:04:00Z">
        <w:r w:rsidRPr="002921F3" w:rsidDel="00A565B5">
          <w:rPr>
            <w:rFonts w:ascii="Arial" w:eastAsia="Times New Roman" w:hAnsi="Arial" w:cs="Arial"/>
            <w:color w:val="1A1C1E"/>
            <w:sz w:val="21"/>
            <w:szCs w:val="21"/>
            <w:lang w:eastAsia="fr-FR"/>
          </w:rPr>
          <w:delText xml:space="preserve">précisément </w:delText>
        </w:r>
      </w:del>
      <w:r w:rsidRPr="002921F3">
        <w:rPr>
          <w:rFonts w:ascii="Arial" w:eastAsia="Times New Roman" w:hAnsi="Arial" w:cs="Arial"/>
          <w:color w:val="1A1C1E"/>
          <w:sz w:val="21"/>
          <w:szCs w:val="21"/>
          <w:lang w:eastAsia="fr-FR"/>
        </w:rPr>
        <w:t>quelle "quantité" de chaque couleur est absorbée ou, à l'inverse, quelle quantité est transmise.</w:t>
      </w:r>
    </w:p>
    <w:p w14:paraId="3CF8119F"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27"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À quoi ça sert ?</w:t>
      </w:r>
    </w:p>
    <w:p w14:paraId="13C8C806" w14:textId="77777777" w:rsidR="002921F3" w:rsidRPr="002921F3" w:rsidRDefault="002921F3" w:rsidP="00A565B5">
      <w:pPr>
        <w:numPr>
          <w:ilvl w:val="0"/>
          <w:numId w:val="1"/>
        </w:numPr>
        <w:shd w:val="clear" w:color="auto" w:fill="FFFFFF"/>
        <w:spacing w:after="45" w:line="300" w:lineRule="atLeast"/>
        <w:jc w:val="both"/>
        <w:rPr>
          <w:rFonts w:ascii="Arial" w:eastAsia="Times New Roman" w:hAnsi="Arial" w:cs="Arial"/>
          <w:color w:val="1A1C1E"/>
          <w:sz w:val="21"/>
          <w:szCs w:val="21"/>
          <w:lang w:eastAsia="fr-FR"/>
        </w:rPr>
        <w:pPrChange w:id="28" w:author="Jérôme RANDON" w:date="2025-10-26T17:12:00Z">
          <w:pPr>
            <w:numPr>
              <w:numId w:val="1"/>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En chimie :</w:t>
      </w:r>
      <w:r w:rsidRPr="002921F3">
        <w:rPr>
          <w:rFonts w:ascii="Arial" w:eastAsia="Times New Roman" w:hAnsi="Arial" w:cs="Arial"/>
          <w:color w:val="1A1C1E"/>
          <w:sz w:val="21"/>
          <w:szCs w:val="21"/>
          <w:lang w:eastAsia="fr-FR"/>
        </w:rPr>
        <w:t> Déterminer la concentration d'une substance dans une solution. Plus une solution est concentrée (comme un café très fort), plus elle absorbe de lumière.</w:t>
      </w:r>
    </w:p>
    <w:p w14:paraId="18AE37B1" w14:textId="77777777" w:rsidR="002921F3" w:rsidRPr="002921F3" w:rsidRDefault="002921F3" w:rsidP="00A565B5">
      <w:pPr>
        <w:numPr>
          <w:ilvl w:val="0"/>
          <w:numId w:val="1"/>
        </w:numPr>
        <w:shd w:val="clear" w:color="auto" w:fill="FFFFFF"/>
        <w:spacing w:after="45" w:line="300" w:lineRule="atLeast"/>
        <w:jc w:val="both"/>
        <w:rPr>
          <w:rFonts w:ascii="Arial" w:eastAsia="Times New Roman" w:hAnsi="Arial" w:cs="Arial"/>
          <w:color w:val="1A1C1E"/>
          <w:sz w:val="21"/>
          <w:szCs w:val="21"/>
          <w:lang w:eastAsia="fr-FR"/>
        </w:rPr>
        <w:pPrChange w:id="29" w:author="Jérôme RANDON" w:date="2025-10-26T17:12:00Z">
          <w:pPr>
            <w:numPr>
              <w:numId w:val="1"/>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En physique :</w:t>
      </w:r>
      <w:r w:rsidRPr="002921F3">
        <w:rPr>
          <w:rFonts w:ascii="Arial" w:eastAsia="Times New Roman" w:hAnsi="Arial" w:cs="Arial"/>
          <w:color w:val="1A1C1E"/>
          <w:sz w:val="21"/>
          <w:szCs w:val="21"/>
          <w:lang w:eastAsia="fr-FR"/>
        </w:rPr>
        <w:t> Analyser les propriétés des matériaux en voyant comment ils interagissent avec la lumière.</w:t>
      </w:r>
    </w:p>
    <w:p w14:paraId="6E9B4CE7" w14:textId="77777777" w:rsidR="002921F3" w:rsidRPr="002921F3" w:rsidRDefault="002921F3" w:rsidP="00A565B5">
      <w:pPr>
        <w:numPr>
          <w:ilvl w:val="0"/>
          <w:numId w:val="1"/>
        </w:numPr>
        <w:shd w:val="clear" w:color="auto" w:fill="FFFFFF"/>
        <w:spacing w:after="45" w:line="300" w:lineRule="atLeast"/>
        <w:jc w:val="both"/>
        <w:rPr>
          <w:rFonts w:ascii="Arial" w:eastAsia="Times New Roman" w:hAnsi="Arial" w:cs="Arial"/>
          <w:color w:val="1A1C1E"/>
          <w:sz w:val="21"/>
          <w:szCs w:val="21"/>
          <w:lang w:eastAsia="fr-FR"/>
        </w:rPr>
        <w:pPrChange w:id="30" w:author="Jérôme RANDON" w:date="2025-10-26T17:12:00Z">
          <w:pPr>
            <w:numPr>
              <w:numId w:val="1"/>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En biologie :</w:t>
      </w:r>
      <w:r w:rsidRPr="002921F3">
        <w:rPr>
          <w:rFonts w:ascii="Arial" w:eastAsia="Times New Roman" w:hAnsi="Arial" w:cs="Arial"/>
          <w:color w:val="1A1C1E"/>
          <w:sz w:val="21"/>
          <w:szCs w:val="21"/>
          <w:lang w:eastAsia="fr-FR"/>
        </w:rPr>
        <w:t> Mesurer la quantité d'ADN ou de protéines dans un échantillon.</w:t>
      </w:r>
    </w:p>
    <w:p w14:paraId="56E21E52" w14:textId="77777777" w:rsidR="002921F3" w:rsidRPr="002921F3" w:rsidRDefault="002921F3" w:rsidP="00A565B5">
      <w:pPr>
        <w:numPr>
          <w:ilvl w:val="0"/>
          <w:numId w:val="1"/>
        </w:numPr>
        <w:shd w:val="clear" w:color="auto" w:fill="FFFFFF"/>
        <w:spacing w:after="45" w:line="300" w:lineRule="atLeast"/>
        <w:jc w:val="both"/>
        <w:rPr>
          <w:rFonts w:ascii="Arial" w:eastAsia="Times New Roman" w:hAnsi="Arial" w:cs="Arial"/>
          <w:color w:val="1A1C1E"/>
          <w:sz w:val="21"/>
          <w:szCs w:val="21"/>
          <w:lang w:eastAsia="fr-FR"/>
        </w:rPr>
        <w:pPrChange w:id="31" w:author="Jérôme RANDON" w:date="2025-10-26T17:12:00Z">
          <w:pPr>
            <w:numPr>
              <w:numId w:val="1"/>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Dans l'industrie :</w:t>
      </w:r>
      <w:r w:rsidRPr="002921F3">
        <w:rPr>
          <w:rFonts w:ascii="Arial" w:eastAsia="Times New Roman" w:hAnsi="Arial" w:cs="Arial"/>
          <w:color w:val="1A1C1E"/>
          <w:sz w:val="21"/>
          <w:szCs w:val="21"/>
          <w:lang w:eastAsia="fr-FR"/>
        </w:rPr>
        <w:t> Contrôler la couleur des peintures, des tissus, ou même des aliments.</w:t>
      </w:r>
    </w:p>
    <w:p w14:paraId="3BB218EA"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2"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Cette application vous met aux commandes de cet outil. Vous allez pouvoir visualiser des spectres, analyser des substances, et même comprendre le lien profond entre la lumière, la matière et la couleur.</w:t>
      </w:r>
    </w:p>
    <w:p w14:paraId="3A729CC7"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3"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Préparez-vous à voir l'invisible !</w:t>
      </w:r>
    </w:p>
    <w:p w14:paraId="59F55AFA" w14:textId="282DEDF2" w:rsidR="002921F3" w:rsidRPr="002921F3" w:rsidDel="00A565B5" w:rsidRDefault="00A565B5" w:rsidP="00643306">
      <w:pPr>
        <w:shd w:val="clear" w:color="auto" w:fill="FFFFFF"/>
        <w:spacing w:before="100" w:beforeAutospacing="1" w:after="270" w:line="300" w:lineRule="atLeast"/>
        <w:jc w:val="center"/>
        <w:rPr>
          <w:del w:id="34" w:author="Jérôme RANDON" w:date="2025-10-26T17:06:00Z"/>
          <w:rFonts w:ascii="Arial" w:eastAsia="Times New Roman" w:hAnsi="Arial" w:cs="Arial"/>
          <w:color w:val="1A1C1E"/>
          <w:sz w:val="21"/>
          <w:szCs w:val="21"/>
          <w:lang w:eastAsia="fr-FR"/>
        </w:rPr>
        <w:pPrChange w:id="35" w:author="Jérôme RANDON" w:date="2025-10-26T17:15:00Z">
          <w:pPr>
            <w:shd w:val="clear" w:color="auto" w:fill="FFFFFF"/>
            <w:spacing w:before="100" w:beforeAutospacing="1" w:after="270" w:line="300" w:lineRule="atLeast"/>
          </w:pPr>
        </w:pPrChange>
      </w:pPr>
      <w:ins w:id="36" w:author="Jérôme RANDON" w:date="2025-10-26T17:06:00Z">
        <w:r w:rsidRPr="00A565B5">
          <w:rPr>
            <w:rFonts w:ascii="Courier New" w:eastAsia="Times New Roman" w:hAnsi="Courier New" w:cs="Courier New"/>
            <w:color w:val="1A1C1E"/>
            <w:sz w:val="20"/>
            <w:szCs w:val="20"/>
            <w:bdr w:val="single" w:sz="6" w:space="0" w:color="FFFFFF" w:frame="1"/>
            <w:lang w:eastAsia="fr-FR"/>
          </w:rPr>
          <w:drawing>
            <wp:inline distT="0" distB="0" distL="0" distR="0" wp14:anchorId="64131023" wp14:editId="0DD2F99F">
              <wp:extent cx="5530751" cy="3214688"/>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49260" cy="3225446"/>
                      </a:xfrm>
                      <a:prstGeom prst="rect">
                        <a:avLst/>
                      </a:prstGeom>
                    </pic:spPr>
                  </pic:pic>
                </a:graphicData>
              </a:graphic>
            </wp:inline>
          </w:drawing>
        </w:r>
      </w:ins>
      <w:del w:id="37" w:author="Jérôme RANDON" w:date="2025-10-26T17:06:00Z">
        <w:r w:rsidR="002921F3" w:rsidRPr="002921F3" w:rsidDel="00A565B5">
          <w:rPr>
            <w:rFonts w:ascii="Courier New" w:eastAsia="Times New Roman" w:hAnsi="Courier New" w:cs="Courier New"/>
            <w:color w:val="1A1C1E"/>
            <w:sz w:val="20"/>
            <w:szCs w:val="20"/>
            <w:bdr w:val="single" w:sz="6" w:space="0" w:color="FFFFFF" w:frame="1"/>
            <w:lang w:eastAsia="fr-FR"/>
          </w:rPr>
          <w:delText>[Capture d'écran de la page d'accueil de l'application, montrant un spectre coloré et l'interface principale.]</w:delText>
        </w:r>
      </w:del>
    </w:p>
    <w:p w14:paraId="34B01D1C" w14:textId="77777777" w:rsidR="002921F3" w:rsidRPr="002921F3" w:rsidRDefault="002921F3" w:rsidP="00643306">
      <w:pPr>
        <w:spacing w:after="0" w:line="240" w:lineRule="auto"/>
        <w:jc w:val="center"/>
        <w:rPr>
          <w:rFonts w:ascii="Times New Roman" w:eastAsia="Times New Roman" w:hAnsi="Times New Roman" w:cs="Times New Roman"/>
          <w:sz w:val="24"/>
          <w:szCs w:val="24"/>
          <w:lang w:eastAsia="fr-FR"/>
        </w:rPr>
        <w:pPrChange w:id="38" w:author="Jérôme RANDON" w:date="2025-10-26T17:15:00Z">
          <w:pPr>
            <w:spacing w:after="0" w:line="240" w:lineRule="auto"/>
          </w:pPr>
        </w:pPrChange>
      </w:pPr>
      <w:r w:rsidRPr="002921F3">
        <w:rPr>
          <w:rFonts w:ascii="Times New Roman" w:eastAsia="Times New Roman" w:hAnsi="Times New Roman" w:cs="Times New Roman"/>
          <w:sz w:val="24"/>
          <w:szCs w:val="24"/>
          <w:lang w:eastAsia="fr-FR"/>
        </w:rPr>
        <w:pict w14:anchorId="707F32E6">
          <v:rect id="_x0000_i1027" style="width:475.2pt;height:1.5pt" o:hrpct="0" o:hralign="center" o:hrstd="t" o:hr="t" fillcolor="#a0a0a0" stroked="f"/>
        </w:pict>
      </w:r>
    </w:p>
    <w:p w14:paraId="6359916A" w14:textId="77777777"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39"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lastRenderedPageBreak/>
        <w:t>Page 2 : Le Coin Scientifique (1/2) - Lumière, Spectre et Couleurs</w:t>
      </w:r>
    </w:p>
    <w:p w14:paraId="7E2C6BF7"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40"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Avant de plonger dans l'application, rafraîchissons quelques concepts que vous avez vus en cours de physique.</w:t>
      </w:r>
    </w:p>
    <w:p w14:paraId="0936E87B"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41"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La Lumière Blanche et le Spectre</w:t>
      </w:r>
    </w:p>
    <w:p w14:paraId="1A817301" w14:textId="7C4F7DD9" w:rsidR="002921F3" w:rsidRDefault="002921F3" w:rsidP="00A565B5">
      <w:pPr>
        <w:shd w:val="clear" w:color="auto" w:fill="FFFFFF"/>
        <w:spacing w:before="100" w:beforeAutospacing="1" w:after="270" w:line="300" w:lineRule="atLeast"/>
        <w:jc w:val="both"/>
        <w:rPr>
          <w:ins w:id="42" w:author="Jérôme RANDON" w:date="2025-10-26T17:07:00Z"/>
          <w:rFonts w:ascii="Arial" w:eastAsia="Times New Roman" w:hAnsi="Arial" w:cs="Arial"/>
          <w:color w:val="1A1C1E"/>
          <w:sz w:val="21"/>
          <w:szCs w:val="21"/>
          <w:lang w:eastAsia="fr-FR"/>
        </w:rPr>
        <w:pPrChange w:id="43"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La lumière blanche du soleil ou d'une ampoule n'est pas si "blanche" que ça. C'est en réalité un mélange de toutes les couleurs de l'arc-en-ciel. Quand on la fait passer à travers un prisme, elle se décompose en un </w:t>
      </w:r>
      <w:r w:rsidRPr="002921F3">
        <w:rPr>
          <w:rFonts w:ascii="Arial" w:eastAsia="Times New Roman" w:hAnsi="Arial" w:cs="Arial"/>
          <w:b/>
          <w:bCs/>
          <w:color w:val="1A1C1E"/>
          <w:sz w:val="21"/>
          <w:szCs w:val="21"/>
          <w:lang w:eastAsia="fr-FR"/>
        </w:rPr>
        <w:t>spectre continu</w:t>
      </w:r>
      <w:r w:rsidRPr="002921F3">
        <w:rPr>
          <w:rFonts w:ascii="Arial" w:eastAsia="Times New Roman" w:hAnsi="Arial" w:cs="Arial"/>
          <w:color w:val="1A1C1E"/>
          <w:sz w:val="21"/>
          <w:szCs w:val="21"/>
          <w:lang w:eastAsia="fr-FR"/>
        </w:rPr>
        <w:t>, allant du violet au rouge.</w:t>
      </w:r>
    </w:p>
    <w:p w14:paraId="109BEB0A" w14:textId="43D9DA0F" w:rsidR="00A565B5" w:rsidRPr="002921F3" w:rsidRDefault="00A565B5"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44" w:author="Jérôme RANDON" w:date="2025-10-26T17:12:00Z">
          <w:pPr>
            <w:shd w:val="clear" w:color="auto" w:fill="FFFFFF"/>
            <w:spacing w:before="100" w:beforeAutospacing="1" w:after="270" w:line="300" w:lineRule="atLeast"/>
          </w:pPr>
        </w:pPrChange>
      </w:pPr>
      <w:ins w:id="45" w:author="Jérôme RANDON" w:date="2025-10-26T17:07:00Z">
        <w:r w:rsidRPr="00A565B5">
          <w:rPr>
            <w:rFonts w:ascii="Arial" w:eastAsia="Times New Roman" w:hAnsi="Arial" w:cs="Arial"/>
            <w:color w:val="1A1C1E"/>
            <w:sz w:val="21"/>
            <w:szCs w:val="21"/>
            <w:lang w:eastAsia="fr-FR"/>
          </w:rPr>
          <w:drawing>
            <wp:inline distT="0" distB="0" distL="0" distR="0" wp14:anchorId="178F546F" wp14:editId="2A850F00">
              <wp:extent cx="5760720" cy="2258060"/>
              <wp:effectExtent l="0" t="0" r="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2258060"/>
                      </a:xfrm>
                      <a:prstGeom prst="rect">
                        <a:avLst/>
                      </a:prstGeom>
                    </pic:spPr>
                  </pic:pic>
                </a:graphicData>
              </a:graphic>
            </wp:inline>
          </w:drawing>
        </w:r>
      </w:ins>
    </w:p>
    <w:p w14:paraId="7325A94E"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46"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Chaque couleur correspond à une </w:t>
      </w:r>
      <w:r w:rsidRPr="002921F3">
        <w:rPr>
          <w:rFonts w:ascii="Arial" w:eastAsia="Times New Roman" w:hAnsi="Arial" w:cs="Arial"/>
          <w:b/>
          <w:bCs/>
          <w:color w:val="1A1C1E"/>
          <w:sz w:val="21"/>
          <w:szCs w:val="21"/>
          <w:lang w:eastAsia="fr-FR"/>
        </w:rPr>
        <w:t>longueur d'onde</w:t>
      </w:r>
      <w:r w:rsidRPr="002921F3">
        <w:rPr>
          <w:rFonts w:ascii="Arial" w:eastAsia="Times New Roman" w:hAnsi="Arial" w:cs="Arial"/>
          <w:color w:val="1A1C1E"/>
          <w:sz w:val="21"/>
          <w:szCs w:val="21"/>
          <w:lang w:eastAsia="fr-FR"/>
        </w:rPr>
        <w:t> spécifique, mesurée en nanomètres (nm). L'œil humain voit environ de 400 nm (violet) à 700 nm (rouge).</w:t>
      </w:r>
    </w:p>
    <w:p w14:paraId="06DCFB2B"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47"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Notre capteur, l'AS7341, est comme un œil électronique. Il possède 8 "détecteurs" spécialisés, chacun sensible à une petite plage de longueurs d'onde précises : 415 nm, 445 nm, 480 nm, 515 nm, 555 nm, 590 nm, 630 nm, et 680 nm.</w:t>
      </w:r>
    </w:p>
    <w:p w14:paraId="669C4E66"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48"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Interaction Lumière-Matière</w:t>
      </w:r>
    </w:p>
    <w:p w14:paraId="15789E96" w14:textId="7B0EE000" w:rsidR="002921F3" w:rsidRPr="002921F3" w:rsidDel="00A565B5" w:rsidRDefault="002921F3" w:rsidP="00A565B5">
      <w:pPr>
        <w:shd w:val="clear" w:color="auto" w:fill="FFFFFF"/>
        <w:spacing w:before="100" w:beforeAutospacing="1" w:after="270" w:line="300" w:lineRule="atLeast"/>
        <w:jc w:val="both"/>
        <w:rPr>
          <w:del w:id="49" w:author="Jérôme RANDON" w:date="2025-10-26T17:09:00Z"/>
          <w:rFonts w:ascii="Arial" w:eastAsia="Times New Roman" w:hAnsi="Arial" w:cs="Arial"/>
          <w:color w:val="1A1C1E"/>
          <w:sz w:val="21"/>
          <w:szCs w:val="21"/>
          <w:lang w:eastAsia="fr-FR"/>
        </w:rPr>
        <w:pPrChange w:id="50"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 xml:space="preserve">Quand la lumière rencontre un objet (ici, votre échantillon), </w:t>
      </w:r>
      <w:ins w:id="51" w:author="Jérôme RANDON" w:date="2025-10-26T17:09:00Z">
        <w:r w:rsidR="00A565B5">
          <w:rPr>
            <w:rFonts w:ascii="Arial" w:eastAsia="Times New Roman" w:hAnsi="Arial" w:cs="Arial"/>
            <w:color w:val="1A1C1E"/>
            <w:sz w:val="21"/>
            <w:szCs w:val="21"/>
            <w:lang w:eastAsia="fr-FR"/>
          </w:rPr>
          <w:t xml:space="preserve">une </w:t>
        </w:r>
      </w:ins>
      <w:ins w:id="52" w:author="Jérôme RANDON" w:date="2025-10-26T17:11:00Z">
        <w:r w:rsidR="00A565B5">
          <w:rPr>
            <w:rFonts w:ascii="Arial" w:eastAsia="Times New Roman" w:hAnsi="Arial" w:cs="Arial"/>
            <w:color w:val="1A1C1E"/>
            <w:sz w:val="21"/>
            <w:szCs w:val="21"/>
            <w:lang w:eastAsia="fr-FR"/>
          </w:rPr>
          <w:t>fraction</w:t>
        </w:r>
      </w:ins>
      <w:ins w:id="53" w:author="Jérôme RANDON" w:date="2025-10-26T17:09:00Z">
        <w:r w:rsidR="00A565B5">
          <w:rPr>
            <w:rFonts w:ascii="Arial" w:eastAsia="Times New Roman" w:hAnsi="Arial" w:cs="Arial"/>
            <w:color w:val="1A1C1E"/>
            <w:sz w:val="21"/>
            <w:szCs w:val="21"/>
            <w:lang w:eastAsia="fr-FR"/>
          </w:rPr>
          <w:t xml:space="preserve"> de l</w:t>
        </w:r>
      </w:ins>
      <w:del w:id="54" w:author="Jérôme RANDON" w:date="2025-10-26T17:09:00Z">
        <w:r w:rsidRPr="002921F3" w:rsidDel="00A565B5">
          <w:rPr>
            <w:rFonts w:ascii="Arial" w:eastAsia="Times New Roman" w:hAnsi="Arial" w:cs="Arial"/>
            <w:color w:val="1A1C1E"/>
            <w:sz w:val="21"/>
            <w:szCs w:val="21"/>
            <w:lang w:eastAsia="fr-FR"/>
          </w:rPr>
          <w:delText>deux choses principales peuvent se produire :</w:delText>
        </w:r>
      </w:del>
    </w:p>
    <w:p w14:paraId="4F6899D0" w14:textId="4D32170A"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55" w:author="Jérôme RANDON" w:date="2025-10-26T17:12:00Z">
          <w:pPr>
            <w:numPr>
              <w:numId w:val="2"/>
            </w:numPr>
            <w:shd w:val="clear" w:color="auto" w:fill="FFFFFF"/>
            <w:tabs>
              <w:tab w:val="num" w:pos="720"/>
            </w:tabs>
            <w:spacing w:after="45" w:line="300" w:lineRule="atLeast"/>
            <w:ind w:left="720" w:hanging="360"/>
          </w:pPr>
        </w:pPrChange>
      </w:pPr>
      <w:del w:id="56" w:author="Jérôme RANDON" w:date="2025-10-26T17:09:00Z">
        <w:r w:rsidRPr="002921F3" w:rsidDel="00A565B5">
          <w:rPr>
            <w:rFonts w:ascii="Arial" w:eastAsia="Times New Roman" w:hAnsi="Arial" w:cs="Arial"/>
            <w:b/>
            <w:bCs/>
            <w:color w:val="1A1C1E"/>
            <w:sz w:val="21"/>
            <w:szCs w:val="21"/>
            <w:lang w:eastAsia="fr-FR"/>
          </w:rPr>
          <w:delText>La Transmission :</w:delText>
        </w:r>
        <w:r w:rsidRPr="002921F3" w:rsidDel="00A565B5">
          <w:rPr>
            <w:rFonts w:ascii="Arial" w:eastAsia="Times New Roman" w:hAnsi="Arial" w:cs="Arial"/>
            <w:color w:val="1A1C1E"/>
            <w:sz w:val="21"/>
            <w:szCs w:val="21"/>
            <w:lang w:eastAsia="fr-FR"/>
          </w:rPr>
          <w:delText> L</w:delText>
        </w:r>
      </w:del>
      <w:r w:rsidRPr="002921F3">
        <w:rPr>
          <w:rFonts w:ascii="Arial" w:eastAsia="Times New Roman" w:hAnsi="Arial" w:cs="Arial"/>
          <w:color w:val="1A1C1E"/>
          <w:sz w:val="21"/>
          <w:szCs w:val="21"/>
          <w:lang w:eastAsia="fr-FR"/>
        </w:rPr>
        <w:t>a lumière passe à travers l'objet.</w:t>
      </w:r>
      <w:del w:id="57" w:author="Jérôme RANDON" w:date="2025-10-26T17:08:00Z">
        <w:r w:rsidRPr="002921F3" w:rsidDel="00A565B5">
          <w:rPr>
            <w:rFonts w:ascii="Arial" w:eastAsia="Times New Roman" w:hAnsi="Arial" w:cs="Arial"/>
            <w:color w:val="1A1C1E"/>
            <w:sz w:val="21"/>
            <w:szCs w:val="21"/>
            <w:lang w:eastAsia="fr-FR"/>
          </w:rPr>
          <w:delText xml:space="preserve"> C'est la </w:delText>
        </w:r>
        <w:r w:rsidRPr="002921F3" w:rsidDel="00A565B5">
          <w:rPr>
            <w:rFonts w:ascii="Arial" w:eastAsia="Times New Roman" w:hAnsi="Arial" w:cs="Arial"/>
            <w:b/>
            <w:bCs/>
            <w:color w:val="1A1C1E"/>
            <w:sz w:val="21"/>
            <w:szCs w:val="21"/>
            <w:lang w:eastAsia="fr-FR"/>
          </w:rPr>
          <w:delText>transmittance</w:delText>
        </w:r>
        <w:r w:rsidRPr="002921F3" w:rsidDel="00A565B5">
          <w:rPr>
            <w:rFonts w:ascii="Arial" w:eastAsia="Times New Roman" w:hAnsi="Arial" w:cs="Arial"/>
            <w:color w:val="1A1C1E"/>
            <w:sz w:val="21"/>
            <w:szCs w:val="21"/>
            <w:lang w:eastAsia="fr-FR"/>
          </w:rPr>
          <w:delText>.</w:delText>
        </w:r>
      </w:del>
      <w:r w:rsidRPr="002921F3">
        <w:rPr>
          <w:rFonts w:ascii="Arial" w:eastAsia="Times New Roman" w:hAnsi="Arial" w:cs="Arial"/>
          <w:color w:val="1A1C1E"/>
          <w:sz w:val="21"/>
          <w:szCs w:val="21"/>
          <w:lang w:eastAsia="fr-FR"/>
        </w:rPr>
        <w:t xml:space="preserve"> Si 100% de la lumière passe, la transmittance est de 100%. Si la moitié passe, elle est de 50%.</w:t>
      </w:r>
    </w:p>
    <w:p w14:paraId="7AE198AD" w14:textId="505828D0" w:rsidR="002921F3" w:rsidRPr="002921F3" w:rsidDel="00A565B5" w:rsidRDefault="002921F3" w:rsidP="00A565B5">
      <w:pPr>
        <w:numPr>
          <w:ilvl w:val="0"/>
          <w:numId w:val="2"/>
        </w:numPr>
        <w:shd w:val="clear" w:color="auto" w:fill="FFFFFF"/>
        <w:spacing w:after="45" w:line="300" w:lineRule="atLeast"/>
        <w:jc w:val="both"/>
        <w:rPr>
          <w:del w:id="58" w:author="Jérôme RANDON" w:date="2025-10-26T17:09:00Z"/>
          <w:rFonts w:ascii="Arial" w:eastAsia="Times New Roman" w:hAnsi="Arial" w:cs="Arial"/>
          <w:color w:val="1A1C1E"/>
          <w:sz w:val="21"/>
          <w:szCs w:val="21"/>
          <w:lang w:eastAsia="fr-FR"/>
        </w:rPr>
        <w:pPrChange w:id="59" w:author="Jérôme RANDON" w:date="2025-10-26T17:12:00Z">
          <w:pPr>
            <w:numPr>
              <w:numId w:val="2"/>
            </w:numPr>
            <w:shd w:val="clear" w:color="auto" w:fill="FFFFFF"/>
            <w:tabs>
              <w:tab w:val="num" w:pos="720"/>
            </w:tabs>
            <w:spacing w:after="45" w:line="300" w:lineRule="atLeast"/>
            <w:ind w:left="720" w:hanging="360"/>
          </w:pPr>
        </w:pPrChange>
      </w:pPr>
      <w:del w:id="60" w:author="Jérôme RANDON" w:date="2025-10-26T17:09:00Z">
        <w:r w:rsidRPr="002921F3" w:rsidDel="00A565B5">
          <w:rPr>
            <w:rFonts w:ascii="Arial" w:eastAsia="Times New Roman" w:hAnsi="Arial" w:cs="Arial"/>
            <w:b/>
            <w:bCs/>
            <w:color w:val="1A1C1E"/>
            <w:sz w:val="21"/>
            <w:szCs w:val="21"/>
            <w:lang w:eastAsia="fr-FR"/>
          </w:rPr>
          <w:delText>L'Absorption :</w:delText>
        </w:r>
        <w:r w:rsidRPr="002921F3" w:rsidDel="00A565B5">
          <w:rPr>
            <w:rFonts w:ascii="Arial" w:eastAsia="Times New Roman" w:hAnsi="Arial" w:cs="Arial"/>
            <w:color w:val="1A1C1E"/>
            <w:sz w:val="21"/>
            <w:szCs w:val="21"/>
            <w:lang w:eastAsia="fr-FR"/>
          </w:rPr>
          <w:delText> La lumière est "absorbée" par l'objet et son énergie est généralement convertie en chaleur. C'est l'</w:delText>
        </w:r>
        <w:r w:rsidRPr="002921F3" w:rsidDel="00A565B5">
          <w:rPr>
            <w:rFonts w:ascii="Arial" w:eastAsia="Times New Roman" w:hAnsi="Arial" w:cs="Arial"/>
            <w:b/>
            <w:bCs/>
            <w:color w:val="1A1C1E"/>
            <w:sz w:val="21"/>
            <w:szCs w:val="21"/>
            <w:lang w:eastAsia="fr-FR"/>
          </w:rPr>
          <w:delText>absorbance</w:delText>
        </w:r>
        <w:r w:rsidRPr="002921F3" w:rsidDel="00A565B5">
          <w:rPr>
            <w:rFonts w:ascii="Arial" w:eastAsia="Times New Roman" w:hAnsi="Arial" w:cs="Arial"/>
            <w:color w:val="1A1C1E"/>
            <w:sz w:val="21"/>
            <w:szCs w:val="21"/>
            <w:lang w:eastAsia="fr-FR"/>
          </w:rPr>
          <w:delText>.</w:delText>
        </w:r>
      </w:del>
    </w:p>
    <w:p w14:paraId="3BAB1611" w14:textId="22C32BA9" w:rsidR="002921F3" w:rsidRPr="002921F3" w:rsidDel="00A565B5" w:rsidRDefault="002921F3" w:rsidP="00A565B5">
      <w:pPr>
        <w:shd w:val="clear" w:color="auto" w:fill="FFFFFF"/>
        <w:spacing w:before="100" w:beforeAutospacing="1" w:after="270" w:line="300" w:lineRule="atLeast"/>
        <w:jc w:val="both"/>
        <w:rPr>
          <w:del w:id="61" w:author="Jérôme RANDON" w:date="2025-10-26T17:09:00Z"/>
          <w:rFonts w:ascii="Arial" w:eastAsia="Times New Roman" w:hAnsi="Arial" w:cs="Arial"/>
          <w:color w:val="1A1C1E"/>
          <w:sz w:val="21"/>
          <w:szCs w:val="21"/>
          <w:lang w:eastAsia="fr-FR"/>
        </w:rPr>
        <w:pPrChange w:id="62" w:author="Jérôme RANDON" w:date="2025-10-26T17:12:00Z">
          <w:pPr>
            <w:shd w:val="clear" w:color="auto" w:fill="FFFFFF"/>
            <w:spacing w:before="100" w:beforeAutospacing="1" w:after="270" w:line="300" w:lineRule="atLeast"/>
          </w:pPr>
        </w:pPrChange>
      </w:pPr>
      <w:del w:id="63" w:author="Jérôme RANDON" w:date="2025-10-26T17:09:00Z">
        <w:r w:rsidRPr="002921F3" w:rsidDel="00A565B5">
          <w:rPr>
            <w:rFonts w:ascii="Arial" w:eastAsia="Times New Roman" w:hAnsi="Arial" w:cs="Arial"/>
            <w:color w:val="1A1C1E"/>
            <w:sz w:val="21"/>
            <w:szCs w:val="21"/>
            <w:lang w:eastAsia="fr-FR"/>
          </w:rPr>
          <w:delText>Ces deux concepts sont les deux faces d'une même pièce. Un objet qui absorbe beaucoup de lumière en transmet très peu, et vice-versa.</w:delText>
        </w:r>
      </w:del>
    </w:p>
    <w:p w14:paraId="2D7A4F56" w14:textId="77D34357" w:rsidR="002921F3" w:rsidRPr="002921F3" w:rsidDel="00643306" w:rsidRDefault="002921F3" w:rsidP="00A565B5">
      <w:pPr>
        <w:shd w:val="clear" w:color="auto" w:fill="FFFFFF"/>
        <w:spacing w:before="100" w:beforeAutospacing="1" w:after="270" w:line="300" w:lineRule="atLeast"/>
        <w:jc w:val="both"/>
        <w:rPr>
          <w:del w:id="64" w:author="Jérôme RANDON" w:date="2025-10-26T17:12:00Z"/>
          <w:rFonts w:ascii="Arial" w:eastAsia="Times New Roman" w:hAnsi="Arial" w:cs="Arial"/>
          <w:color w:val="1A1C1E"/>
          <w:sz w:val="21"/>
          <w:szCs w:val="21"/>
          <w:lang w:eastAsia="fr-FR"/>
        </w:rPr>
        <w:pPrChange w:id="65" w:author="Jérôme RANDON" w:date="2025-10-26T17:12:00Z">
          <w:pPr>
            <w:shd w:val="clear" w:color="auto" w:fill="FFFFFF"/>
            <w:spacing w:before="100" w:beforeAutospacing="1" w:after="270" w:line="300" w:lineRule="atLeast"/>
          </w:pPr>
        </w:pPrChange>
      </w:pPr>
      <w:del w:id="66" w:author="Jérôme RANDON" w:date="2025-10-26T17:12:00Z">
        <w:r w:rsidRPr="002921F3" w:rsidDel="00643306">
          <w:rPr>
            <w:rFonts w:ascii="Courier New" w:eastAsia="Times New Roman" w:hAnsi="Courier New" w:cs="Courier New"/>
            <w:color w:val="1A1C1E"/>
            <w:sz w:val="20"/>
            <w:szCs w:val="20"/>
            <w:bdr w:val="single" w:sz="6" w:space="0" w:color="FFFFFF" w:frame="1"/>
            <w:lang w:eastAsia="fr-FR"/>
          </w:rPr>
          <w:delText>[Schéma simple montrant un faisceau de lumière blanche entrant dans une cuve contenant un liquide coloré. À la sortie, certaines couleurs du spectre sont atténuées (absorbées) et le faisceau sortant est coloré.]</w:delText>
        </w:r>
      </w:del>
    </w:p>
    <w:p w14:paraId="484262D2" w14:textId="4B4FF616" w:rsidR="002921F3" w:rsidRPr="00643306" w:rsidRDefault="002921F3" w:rsidP="00A565B5">
      <w:pPr>
        <w:shd w:val="clear" w:color="auto" w:fill="FFFFFF"/>
        <w:spacing w:before="100" w:beforeAutospacing="1" w:after="270" w:line="300" w:lineRule="atLeast"/>
        <w:jc w:val="both"/>
        <w:rPr>
          <w:ins w:id="67" w:author="Jérôme RANDON" w:date="2025-10-26T17:11:00Z"/>
          <w:rFonts w:ascii="Arial" w:eastAsia="Times New Roman" w:hAnsi="Arial" w:cs="Arial"/>
          <w:b/>
          <w:bCs/>
          <w:color w:val="1A1C1E"/>
          <w:sz w:val="21"/>
          <w:szCs w:val="21"/>
          <w:lang w:eastAsia="fr-FR"/>
          <w:rPrChange w:id="68" w:author="Jérôme RANDON" w:date="2025-10-26T17:12:00Z">
            <w:rPr>
              <w:ins w:id="69" w:author="Jérôme RANDON" w:date="2025-10-26T17:11:00Z"/>
              <w:rFonts w:ascii="Arial" w:eastAsia="Times New Roman" w:hAnsi="Arial" w:cs="Arial"/>
              <w:color w:val="1A1C1E"/>
              <w:sz w:val="21"/>
              <w:szCs w:val="21"/>
              <w:lang w:eastAsia="fr-FR"/>
            </w:rPr>
          </w:rPrChange>
        </w:rPr>
        <w:pPrChange w:id="70"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Pourquoi un gel rouge est-il rouge ?</w:t>
      </w:r>
      <w:ins w:id="71" w:author="Jérôme RANDON" w:date="2025-10-26T17:12:00Z">
        <w:r w:rsidR="00643306">
          <w:rPr>
            <w:rFonts w:ascii="Arial" w:eastAsia="Times New Roman" w:hAnsi="Arial" w:cs="Arial"/>
            <w:b/>
            <w:bCs/>
            <w:color w:val="1A1C1E"/>
            <w:sz w:val="21"/>
            <w:szCs w:val="21"/>
            <w:lang w:eastAsia="fr-FR"/>
          </w:rPr>
          <w:t xml:space="preserve"> </w:t>
        </w:r>
      </w:ins>
      <w:del w:id="72" w:author="Jérôme RANDON" w:date="2025-10-26T17:12:00Z">
        <w:r w:rsidRPr="002921F3" w:rsidDel="00A565B5">
          <w:rPr>
            <w:rFonts w:ascii="Arial" w:eastAsia="Times New Roman" w:hAnsi="Arial" w:cs="Arial"/>
            <w:color w:val="1A1C1E"/>
            <w:sz w:val="21"/>
            <w:szCs w:val="21"/>
            <w:lang w:eastAsia="fr-FR"/>
          </w:rPr>
          <w:br/>
        </w:r>
      </w:del>
      <w:r w:rsidRPr="002921F3">
        <w:rPr>
          <w:rFonts w:ascii="Arial" w:eastAsia="Times New Roman" w:hAnsi="Arial" w:cs="Arial"/>
          <w:color w:val="1A1C1E"/>
          <w:sz w:val="21"/>
          <w:szCs w:val="21"/>
          <w:lang w:eastAsia="fr-FR"/>
        </w:rPr>
        <w:t>Parce que lorsque la lumière blanche le traverse, il absorbe très fortement les longueurs d'onde du bleu et du vert, mais laisse passer (transmet) celles du rouge. Notre œil ne perçoit que la lumière qui est transmise jusqu'à lui.</w:t>
      </w:r>
    </w:p>
    <w:p w14:paraId="13942267" w14:textId="1A2C32FB" w:rsidR="00A565B5" w:rsidRDefault="00A565B5" w:rsidP="00643306">
      <w:pPr>
        <w:shd w:val="clear" w:color="auto" w:fill="FFFFFF"/>
        <w:spacing w:before="100" w:beforeAutospacing="1" w:after="270" w:line="300" w:lineRule="atLeast"/>
        <w:jc w:val="center"/>
        <w:rPr>
          <w:ins w:id="73" w:author="Jérôme RANDON" w:date="2025-10-26T17:11:00Z"/>
          <w:rFonts w:ascii="Arial" w:eastAsia="Times New Roman" w:hAnsi="Arial" w:cs="Arial"/>
          <w:color w:val="1A1C1E"/>
          <w:sz w:val="21"/>
          <w:szCs w:val="21"/>
          <w:lang w:eastAsia="fr-FR"/>
        </w:rPr>
        <w:pPrChange w:id="74" w:author="Jérôme RANDON" w:date="2025-10-26T17:14:00Z">
          <w:pPr>
            <w:shd w:val="clear" w:color="auto" w:fill="FFFFFF"/>
            <w:spacing w:before="100" w:beforeAutospacing="1" w:after="270" w:line="300" w:lineRule="atLeast"/>
          </w:pPr>
        </w:pPrChange>
      </w:pPr>
      <w:ins w:id="75" w:author="Jérôme RANDON" w:date="2025-10-26T17:12:00Z">
        <w:r>
          <w:rPr>
            <w:rFonts w:ascii="Arial" w:eastAsia="Times New Roman" w:hAnsi="Arial" w:cs="Arial"/>
            <w:noProof/>
            <w:color w:val="1A1C1E"/>
            <w:sz w:val="21"/>
            <w:szCs w:val="21"/>
            <w:lang w:eastAsia="fr-FR"/>
          </w:rPr>
          <w:lastRenderedPageBreak/>
          <w:drawing>
            <wp:inline distT="0" distB="0" distL="0" distR="0" wp14:anchorId="0874F6B7" wp14:editId="5F853363">
              <wp:extent cx="5314950" cy="21567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66397" cy="2177612"/>
                      </a:xfrm>
                      <a:prstGeom prst="rect">
                        <a:avLst/>
                      </a:prstGeom>
                      <a:noFill/>
                    </pic:spPr>
                  </pic:pic>
                </a:graphicData>
              </a:graphic>
            </wp:inline>
          </w:drawing>
        </w:r>
      </w:ins>
    </w:p>
    <w:p w14:paraId="3EF2AB4D" w14:textId="4ECC062B" w:rsidR="00A565B5" w:rsidRDefault="00643306" w:rsidP="00A565B5">
      <w:pPr>
        <w:shd w:val="clear" w:color="auto" w:fill="FFFFFF"/>
        <w:spacing w:before="100" w:beforeAutospacing="1" w:after="270" w:line="300" w:lineRule="atLeast"/>
        <w:jc w:val="both"/>
        <w:rPr>
          <w:ins w:id="76" w:author="Jérôme RANDON" w:date="2025-10-26T17:11:00Z"/>
          <w:rFonts w:ascii="Arial" w:eastAsia="Times New Roman" w:hAnsi="Arial" w:cs="Arial"/>
          <w:color w:val="1A1C1E"/>
          <w:sz w:val="21"/>
          <w:szCs w:val="21"/>
          <w:lang w:eastAsia="fr-FR"/>
        </w:rPr>
        <w:pPrChange w:id="77" w:author="Jérôme RANDON" w:date="2025-10-26T17:12:00Z">
          <w:pPr>
            <w:shd w:val="clear" w:color="auto" w:fill="FFFFFF"/>
            <w:spacing w:before="100" w:beforeAutospacing="1" w:after="270" w:line="300" w:lineRule="atLeast"/>
          </w:pPr>
        </w:pPrChange>
      </w:pPr>
      <w:ins w:id="78" w:author="Jérôme RANDON" w:date="2025-10-26T17:14:00Z">
        <w:r w:rsidRPr="00643306">
          <w:rPr>
            <w:rFonts w:ascii="Arial" w:eastAsia="Times New Roman" w:hAnsi="Arial" w:cs="Arial"/>
            <w:color w:val="1A1C1E"/>
            <w:sz w:val="21"/>
            <w:szCs w:val="21"/>
            <w:lang w:eastAsia="fr-FR"/>
          </w:rPr>
          <w:drawing>
            <wp:inline distT="0" distB="0" distL="0" distR="0" wp14:anchorId="041570B3" wp14:editId="0BF883F1">
              <wp:extent cx="5760720" cy="19875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987550"/>
                      </a:xfrm>
                      <a:prstGeom prst="rect">
                        <a:avLst/>
                      </a:prstGeom>
                    </pic:spPr>
                  </pic:pic>
                </a:graphicData>
              </a:graphic>
            </wp:inline>
          </w:drawing>
        </w:r>
      </w:ins>
    </w:p>
    <w:p w14:paraId="3853BBD6" w14:textId="7847D60A" w:rsidR="00A565B5" w:rsidRDefault="00A565B5" w:rsidP="00A565B5">
      <w:pPr>
        <w:shd w:val="clear" w:color="auto" w:fill="FFFFFF"/>
        <w:spacing w:before="100" w:beforeAutospacing="1" w:after="270" w:line="300" w:lineRule="atLeast"/>
        <w:jc w:val="both"/>
        <w:rPr>
          <w:ins w:id="79" w:author="Jérôme RANDON" w:date="2025-10-26T17:11:00Z"/>
          <w:rFonts w:ascii="Arial" w:eastAsia="Times New Roman" w:hAnsi="Arial" w:cs="Arial"/>
          <w:color w:val="1A1C1E"/>
          <w:sz w:val="21"/>
          <w:szCs w:val="21"/>
          <w:lang w:eastAsia="fr-FR"/>
        </w:rPr>
        <w:pPrChange w:id="80" w:author="Jérôme RANDON" w:date="2025-10-26T17:12:00Z">
          <w:pPr>
            <w:shd w:val="clear" w:color="auto" w:fill="FFFFFF"/>
            <w:spacing w:before="100" w:beforeAutospacing="1" w:after="270" w:line="300" w:lineRule="atLeast"/>
          </w:pPr>
        </w:pPrChange>
      </w:pPr>
    </w:p>
    <w:p w14:paraId="31A28027" w14:textId="421B1F20" w:rsidR="00A565B5" w:rsidRDefault="00A565B5" w:rsidP="00A565B5">
      <w:pPr>
        <w:shd w:val="clear" w:color="auto" w:fill="FFFFFF"/>
        <w:spacing w:before="100" w:beforeAutospacing="1" w:after="270" w:line="300" w:lineRule="atLeast"/>
        <w:jc w:val="both"/>
        <w:rPr>
          <w:ins w:id="81" w:author="Jérôme RANDON" w:date="2025-10-26T17:11:00Z"/>
          <w:rFonts w:ascii="Arial" w:eastAsia="Times New Roman" w:hAnsi="Arial" w:cs="Arial"/>
          <w:color w:val="1A1C1E"/>
          <w:sz w:val="21"/>
          <w:szCs w:val="21"/>
          <w:lang w:eastAsia="fr-FR"/>
        </w:rPr>
        <w:pPrChange w:id="82" w:author="Jérôme RANDON" w:date="2025-10-26T17:12:00Z">
          <w:pPr>
            <w:shd w:val="clear" w:color="auto" w:fill="FFFFFF"/>
            <w:spacing w:before="100" w:beforeAutospacing="1" w:after="270" w:line="300" w:lineRule="atLeast"/>
          </w:pPr>
        </w:pPrChange>
      </w:pPr>
    </w:p>
    <w:p w14:paraId="2585E8FE" w14:textId="77777777" w:rsidR="00A565B5" w:rsidRPr="002921F3" w:rsidRDefault="00A565B5"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83" w:author="Jérôme RANDON" w:date="2025-10-26T17:12:00Z">
          <w:pPr>
            <w:shd w:val="clear" w:color="auto" w:fill="FFFFFF"/>
            <w:spacing w:before="100" w:beforeAutospacing="1" w:after="270" w:line="300" w:lineRule="atLeast"/>
          </w:pPr>
        </w:pPrChange>
      </w:pPr>
    </w:p>
    <w:p w14:paraId="35D5DE31" w14:textId="77777777" w:rsidR="002921F3" w:rsidRPr="002921F3" w:rsidRDefault="002921F3" w:rsidP="00A565B5">
      <w:pPr>
        <w:spacing w:after="0" w:line="240" w:lineRule="auto"/>
        <w:jc w:val="both"/>
        <w:rPr>
          <w:rFonts w:ascii="Times New Roman" w:eastAsia="Times New Roman" w:hAnsi="Times New Roman" w:cs="Times New Roman"/>
          <w:sz w:val="24"/>
          <w:szCs w:val="24"/>
          <w:lang w:eastAsia="fr-FR"/>
        </w:rPr>
        <w:pPrChange w:id="84" w:author="Jérôme RANDON" w:date="2025-10-26T17:12:00Z">
          <w:pPr>
            <w:spacing w:after="0" w:line="240" w:lineRule="auto"/>
          </w:pPr>
        </w:pPrChange>
      </w:pPr>
      <w:r w:rsidRPr="002921F3">
        <w:rPr>
          <w:rFonts w:ascii="Times New Roman" w:eastAsia="Times New Roman" w:hAnsi="Times New Roman" w:cs="Times New Roman"/>
          <w:sz w:val="24"/>
          <w:szCs w:val="24"/>
          <w:lang w:eastAsia="fr-FR"/>
        </w:rPr>
        <w:pict w14:anchorId="5AD099AA">
          <v:rect id="_x0000_i1028" style="width:475.2pt;height:1.5pt" o:hrpct="0" o:hralign="center" o:hrstd="t" o:hr="t" fillcolor="#a0a0a0" stroked="f"/>
        </w:pict>
      </w:r>
    </w:p>
    <w:p w14:paraId="68B9D7B6" w14:textId="77777777"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85"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t>Page 3 : Le Coin Scientifique (2/2) - Absorbance, Transmittance et la Loi de Beer-Lambert</w:t>
      </w:r>
    </w:p>
    <w:p w14:paraId="3C95601F"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86"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L'application vous permet de basculer entre deux modes d'affichage : </w:t>
      </w:r>
      <w:r w:rsidRPr="002921F3">
        <w:rPr>
          <w:rFonts w:ascii="Arial" w:eastAsia="Times New Roman" w:hAnsi="Arial" w:cs="Arial"/>
          <w:b/>
          <w:bCs/>
          <w:color w:val="1A1C1E"/>
          <w:sz w:val="21"/>
          <w:szCs w:val="21"/>
          <w:lang w:eastAsia="fr-FR"/>
        </w:rPr>
        <w:t>Absorbance</w:t>
      </w:r>
      <w:r w:rsidRPr="002921F3">
        <w:rPr>
          <w:rFonts w:ascii="Arial" w:eastAsia="Times New Roman" w:hAnsi="Arial" w:cs="Arial"/>
          <w:color w:val="1A1C1E"/>
          <w:sz w:val="21"/>
          <w:szCs w:val="21"/>
          <w:lang w:eastAsia="fr-FR"/>
        </w:rPr>
        <w:t> et </w:t>
      </w:r>
      <w:r w:rsidRPr="002921F3">
        <w:rPr>
          <w:rFonts w:ascii="Arial" w:eastAsia="Times New Roman" w:hAnsi="Arial" w:cs="Arial"/>
          <w:b/>
          <w:bCs/>
          <w:color w:val="1A1C1E"/>
          <w:sz w:val="21"/>
          <w:szCs w:val="21"/>
          <w:lang w:eastAsia="fr-FR"/>
        </w:rPr>
        <w:t>Transmittance</w:t>
      </w:r>
      <w:r w:rsidRPr="002921F3">
        <w:rPr>
          <w:rFonts w:ascii="Arial" w:eastAsia="Times New Roman" w:hAnsi="Arial" w:cs="Arial"/>
          <w:color w:val="1A1C1E"/>
          <w:sz w:val="21"/>
          <w:szCs w:val="21"/>
          <w:lang w:eastAsia="fr-FR"/>
        </w:rPr>
        <w:t>. Il est crucial de comprendre la différence.</w:t>
      </w:r>
    </w:p>
    <w:p w14:paraId="49955A88"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87"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La Transmittance (T)</w:t>
      </w:r>
    </w:p>
    <w:p w14:paraId="01BEE203"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88"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C'est le concept le plus intuitif. Elle est exprimée en pourcentage (%).</w:t>
      </w:r>
    </w:p>
    <w:p w14:paraId="12F12EF6" w14:textId="77777777" w:rsidR="002921F3" w:rsidRPr="002921F3" w:rsidRDefault="002921F3" w:rsidP="00A565B5">
      <w:pPr>
        <w:numPr>
          <w:ilvl w:val="0"/>
          <w:numId w:val="3"/>
        </w:numPr>
        <w:shd w:val="clear" w:color="auto" w:fill="FFFFFF"/>
        <w:spacing w:after="45" w:line="300" w:lineRule="atLeast"/>
        <w:jc w:val="both"/>
        <w:rPr>
          <w:rFonts w:ascii="Arial" w:eastAsia="Times New Roman" w:hAnsi="Arial" w:cs="Arial"/>
          <w:color w:val="1A1C1E"/>
          <w:sz w:val="21"/>
          <w:szCs w:val="21"/>
          <w:lang w:eastAsia="fr-FR"/>
        </w:rPr>
        <w:pPrChange w:id="89" w:author="Jérôme RANDON" w:date="2025-10-26T17:12:00Z">
          <w:pPr>
            <w:numPr>
              <w:numId w:val="3"/>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T = 100%</w:t>
      </w:r>
      <w:r w:rsidRPr="002921F3">
        <w:rPr>
          <w:rFonts w:ascii="Arial" w:eastAsia="Times New Roman" w:hAnsi="Arial" w:cs="Arial"/>
          <w:color w:val="1A1C1E"/>
          <w:sz w:val="21"/>
          <w:szCs w:val="21"/>
          <w:lang w:eastAsia="fr-FR"/>
        </w:rPr>
        <w:t> : L'échantillon est parfaitement transparent à cette longueur d'onde. Toute la lumière passe.</w:t>
      </w:r>
    </w:p>
    <w:p w14:paraId="49A34ABE" w14:textId="77777777" w:rsidR="002921F3" w:rsidRPr="002921F3" w:rsidRDefault="002921F3" w:rsidP="00A565B5">
      <w:pPr>
        <w:numPr>
          <w:ilvl w:val="0"/>
          <w:numId w:val="3"/>
        </w:numPr>
        <w:shd w:val="clear" w:color="auto" w:fill="FFFFFF"/>
        <w:spacing w:after="45" w:line="300" w:lineRule="atLeast"/>
        <w:jc w:val="both"/>
        <w:rPr>
          <w:rFonts w:ascii="Arial" w:eastAsia="Times New Roman" w:hAnsi="Arial" w:cs="Arial"/>
          <w:color w:val="1A1C1E"/>
          <w:sz w:val="21"/>
          <w:szCs w:val="21"/>
          <w:lang w:eastAsia="fr-FR"/>
        </w:rPr>
        <w:pPrChange w:id="90" w:author="Jérôme RANDON" w:date="2025-10-26T17:12:00Z">
          <w:pPr>
            <w:numPr>
              <w:numId w:val="3"/>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T = 0%</w:t>
      </w:r>
      <w:r w:rsidRPr="002921F3">
        <w:rPr>
          <w:rFonts w:ascii="Arial" w:eastAsia="Times New Roman" w:hAnsi="Arial" w:cs="Arial"/>
          <w:color w:val="1A1C1E"/>
          <w:sz w:val="21"/>
          <w:szCs w:val="21"/>
          <w:lang w:eastAsia="fr-FR"/>
        </w:rPr>
        <w:t> : L'échantillon est totalement opaque. Rien ne passe.</w:t>
      </w:r>
    </w:p>
    <w:p w14:paraId="18772E6C"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91"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L'Absorbance (A)</w:t>
      </w:r>
    </w:p>
    <w:p w14:paraId="2F3C9F15"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92"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L'absorbance est une mesure plus "chimique". Elle n'a pas d'unité. La relation entre les deux est logarithmique :</w:t>
      </w:r>
    </w:p>
    <w:p w14:paraId="43AFA4CC"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93"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lastRenderedPageBreak/>
        <w:t>A = -log</w:t>
      </w:r>
      <w:r w:rsidRPr="002921F3">
        <w:rPr>
          <w:rFonts w:ascii="Cambria Math" w:eastAsia="Times New Roman" w:hAnsi="Cambria Math" w:cs="Cambria Math"/>
          <w:b/>
          <w:bCs/>
          <w:color w:val="1A1C1E"/>
          <w:sz w:val="21"/>
          <w:szCs w:val="21"/>
          <w:lang w:eastAsia="fr-FR"/>
        </w:rPr>
        <w:t>₁</w:t>
      </w:r>
      <w:proofErr w:type="gramStart"/>
      <w:r w:rsidRPr="002921F3">
        <w:rPr>
          <w:rFonts w:ascii="Cambria Math" w:eastAsia="Times New Roman" w:hAnsi="Cambria Math" w:cs="Cambria Math"/>
          <w:b/>
          <w:bCs/>
          <w:color w:val="1A1C1E"/>
          <w:sz w:val="21"/>
          <w:szCs w:val="21"/>
          <w:lang w:eastAsia="fr-FR"/>
        </w:rPr>
        <w:t>₀</w:t>
      </w:r>
      <w:r w:rsidRPr="002921F3">
        <w:rPr>
          <w:rFonts w:ascii="Arial" w:eastAsia="Times New Roman" w:hAnsi="Arial" w:cs="Arial"/>
          <w:b/>
          <w:bCs/>
          <w:color w:val="1A1C1E"/>
          <w:sz w:val="21"/>
          <w:szCs w:val="21"/>
          <w:lang w:eastAsia="fr-FR"/>
        </w:rPr>
        <w:t>(</w:t>
      </w:r>
      <w:proofErr w:type="gramEnd"/>
      <w:r w:rsidRPr="002921F3">
        <w:rPr>
          <w:rFonts w:ascii="Arial" w:eastAsia="Times New Roman" w:hAnsi="Arial" w:cs="Arial"/>
          <w:b/>
          <w:bCs/>
          <w:color w:val="1A1C1E"/>
          <w:sz w:val="21"/>
          <w:szCs w:val="21"/>
          <w:lang w:eastAsia="fr-FR"/>
        </w:rPr>
        <w:t>T / 100)</w:t>
      </w:r>
      <w:r w:rsidRPr="002921F3">
        <w:rPr>
          <w:rFonts w:ascii="Arial" w:eastAsia="Times New Roman" w:hAnsi="Arial" w:cs="Arial"/>
          <w:color w:val="1A1C1E"/>
          <w:sz w:val="21"/>
          <w:szCs w:val="21"/>
          <w:lang w:eastAsia="fr-FR"/>
        </w:rPr>
        <w:t> et </w:t>
      </w:r>
      <w:r w:rsidRPr="002921F3">
        <w:rPr>
          <w:rFonts w:ascii="Arial" w:eastAsia="Times New Roman" w:hAnsi="Arial" w:cs="Arial"/>
          <w:b/>
          <w:bCs/>
          <w:color w:val="1A1C1E"/>
          <w:sz w:val="21"/>
          <w:szCs w:val="21"/>
          <w:lang w:eastAsia="fr-FR"/>
        </w:rPr>
        <w:t>T% = 100 * 10</w:t>
      </w:r>
      <w:r w:rsidRPr="002921F3">
        <w:rPr>
          <w:rFonts w:ascii="Cambria Math" w:eastAsia="Times New Roman" w:hAnsi="Cambria Math" w:cs="Cambria Math"/>
          <w:b/>
          <w:bCs/>
          <w:color w:val="1A1C1E"/>
          <w:sz w:val="21"/>
          <w:szCs w:val="21"/>
          <w:lang w:eastAsia="fr-FR"/>
        </w:rPr>
        <w:t>⁻</w:t>
      </w:r>
      <w:r w:rsidRPr="002921F3">
        <w:rPr>
          <w:rFonts w:ascii="Arial" w:eastAsia="Times New Roman" w:hAnsi="Arial" w:cs="Arial"/>
          <w:b/>
          <w:bCs/>
          <w:color w:val="1A1C1E"/>
          <w:sz w:val="21"/>
          <w:szCs w:val="21"/>
          <w:lang w:eastAsia="fr-FR"/>
        </w:rPr>
        <w:t>ᴬ</w:t>
      </w:r>
    </w:p>
    <w:p w14:paraId="4451FA7B"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94"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Pourquoi utiliser une échelle si compliquée ? À cause de la </w:t>
      </w:r>
      <w:r w:rsidRPr="002921F3">
        <w:rPr>
          <w:rFonts w:ascii="Arial" w:eastAsia="Times New Roman" w:hAnsi="Arial" w:cs="Arial"/>
          <w:b/>
          <w:bCs/>
          <w:color w:val="1A1C1E"/>
          <w:sz w:val="21"/>
          <w:szCs w:val="21"/>
          <w:lang w:eastAsia="fr-FR"/>
        </w:rPr>
        <w:t>Loi de Beer-Lambert</w:t>
      </w:r>
      <w:r w:rsidRPr="002921F3">
        <w:rPr>
          <w:rFonts w:ascii="Arial" w:eastAsia="Times New Roman" w:hAnsi="Arial" w:cs="Arial"/>
          <w:color w:val="1A1C1E"/>
          <w:sz w:val="21"/>
          <w:szCs w:val="21"/>
          <w:lang w:eastAsia="fr-FR"/>
        </w:rPr>
        <w:t>.</w:t>
      </w:r>
    </w:p>
    <w:p w14:paraId="18030865"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95"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Loi de Beer-Lambert (Concept Clé)</w:t>
      </w:r>
    </w:p>
    <w:p w14:paraId="4765B7A6" w14:textId="39A193E3"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96"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 xml:space="preserve">Cette loi fondamentale, </w:t>
      </w:r>
      <w:del w:id="97" w:author="Jérôme RANDON" w:date="2025-10-26T17:16:00Z">
        <w:r w:rsidRPr="002921F3" w:rsidDel="00643306">
          <w:rPr>
            <w:rFonts w:ascii="Arial" w:eastAsia="Times New Roman" w:hAnsi="Arial" w:cs="Arial"/>
            <w:color w:val="1A1C1E"/>
            <w:sz w:val="21"/>
            <w:szCs w:val="21"/>
            <w:lang w:eastAsia="fr-FR"/>
          </w:rPr>
          <w:delText xml:space="preserve">que vous </w:delText>
        </w:r>
      </w:del>
      <w:r w:rsidRPr="002921F3">
        <w:rPr>
          <w:rFonts w:ascii="Arial" w:eastAsia="Times New Roman" w:hAnsi="Arial" w:cs="Arial"/>
          <w:color w:val="1A1C1E"/>
          <w:sz w:val="21"/>
          <w:szCs w:val="21"/>
          <w:lang w:eastAsia="fr-FR"/>
        </w:rPr>
        <w:t>étudi</w:t>
      </w:r>
      <w:ins w:id="98" w:author="Jérôme RANDON" w:date="2025-10-26T17:16:00Z">
        <w:r w:rsidR="00643306">
          <w:rPr>
            <w:rFonts w:ascii="Arial" w:eastAsia="Times New Roman" w:hAnsi="Arial" w:cs="Arial"/>
            <w:color w:val="1A1C1E"/>
            <w:sz w:val="21"/>
            <w:szCs w:val="21"/>
            <w:lang w:eastAsia="fr-FR"/>
          </w:rPr>
          <w:t>ée</w:t>
        </w:r>
      </w:ins>
      <w:del w:id="99" w:author="Jérôme RANDON" w:date="2025-10-26T17:16:00Z">
        <w:r w:rsidRPr="002921F3" w:rsidDel="00643306">
          <w:rPr>
            <w:rFonts w:ascii="Arial" w:eastAsia="Times New Roman" w:hAnsi="Arial" w:cs="Arial"/>
            <w:color w:val="1A1C1E"/>
            <w:sz w:val="21"/>
            <w:szCs w:val="21"/>
            <w:lang w:eastAsia="fr-FR"/>
          </w:rPr>
          <w:delText>ez</w:delText>
        </w:r>
      </w:del>
      <w:r w:rsidRPr="002921F3">
        <w:rPr>
          <w:rFonts w:ascii="Arial" w:eastAsia="Times New Roman" w:hAnsi="Arial" w:cs="Arial"/>
          <w:color w:val="1A1C1E"/>
          <w:sz w:val="21"/>
          <w:szCs w:val="21"/>
          <w:lang w:eastAsia="fr-FR"/>
        </w:rPr>
        <w:t xml:space="preserve"> en terminale, dit une chose très simple :</w:t>
      </w:r>
    </w:p>
    <w:p w14:paraId="2443348C" w14:textId="44A52595" w:rsidR="002921F3" w:rsidRPr="002921F3" w:rsidRDefault="002921F3" w:rsidP="00A565B5">
      <w:pPr>
        <w:shd w:val="clear" w:color="auto" w:fill="FFFFFF"/>
        <w:spacing w:after="100" w:line="300" w:lineRule="atLeast"/>
        <w:jc w:val="both"/>
        <w:rPr>
          <w:rFonts w:ascii="Arial" w:eastAsia="Times New Roman" w:hAnsi="Arial" w:cs="Arial"/>
          <w:color w:val="1A1C1E"/>
          <w:sz w:val="21"/>
          <w:szCs w:val="21"/>
          <w:lang w:eastAsia="fr-FR"/>
        </w:rPr>
        <w:pPrChange w:id="100" w:author="Jérôme RANDON" w:date="2025-10-26T17:12:00Z">
          <w:pPr>
            <w:shd w:val="clear" w:color="auto" w:fill="FFFFFF"/>
            <w:spacing w:after="100" w:line="300" w:lineRule="atLeast"/>
          </w:pPr>
        </w:pPrChange>
      </w:pPr>
      <w:r w:rsidRPr="002921F3">
        <w:rPr>
          <w:rFonts w:ascii="Arial" w:eastAsia="Times New Roman" w:hAnsi="Arial" w:cs="Arial"/>
          <w:b/>
          <w:bCs/>
          <w:color w:val="1A1C1E"/>
          <w:sz w:val="21"/>
          <w:szCs w:val="21"/>
          <w:lang w:eastAsia="fr-FR"/>
        </w:rPr>
        <w:t xml:space="preserve">L'absorbance d'une solution est directement proportionnelle à </w:t>
      </w:r>
      <w:ins w:id="101" w:author="Jérôme RANDON" w:date="2025-10-26T17:17:00Z">
        <w:r w:rsidR="00643306">
          <w:rPr>
            <w:rFonts w:ascii="Arial" w:eastAsia="Times New Roman" w:hAnsi="Arial" w:cs="Arial"/>
            <w:b/>
            <w:bCs/>
            <w:color w:val="1A1C1E"/>
            <w:sz w:val="21"/>
            <w:szCs w:val="21"/>
            <w:lang w:eastAsia="fr-FR"/>
          </w:rPr>
          <w:t>l</w:t>
        </w:r>
      </w:ins>
      <w:del w:id="102" w:author="Jérôme RANDON" w:date="2025-10-26T17:17:00Z">
        <w:r w:rsidRPr="002921F3" w:rsidDel="00643306">
          <w:rPr>
            <w:rFonts w:ascii="Arial" w:eastAsia="Times New Roman" w:hAnsi="Arial" w:cs="Arial"/>
            <w:b/>
            <w:bCs/>
            <w:color w:val="1A1C1E"/>
            <w:sz w:val="21"/>
            <w:szCs w:val="21"/>
            <w:lang w:eastAsia="fr-FR"/>
          </w:rPr>
          <w:delText>s</w:delText>
        </w:r>
      </w:del>
      <w:r w:rsidRPr="002921F3">
        <w:rPr>
          <w:rFonts w:ascii="Arial" w:eastAsia="Times New Roman" w:hAnsi="Arial" w:cs="Arial"/>
          <w:b/>
          <w:bCs/>
          <w:color w:val="1A1C1E"/>
          <w:sz w:val="21"/>
          <w:szCs w:val="21"/>
          <w:lang w:eastAsia="fr-FR"/>
        </w:rPr>
        <w:t>a concentration</w:t>
      </w:r>
      <w:ins w:id="103" w:author="Jérôme RANDON" w:date="2025-10-26T17:17:00Z">
        <w:r w:rsidR="00643306">
          <w:rPr>
            <w:rFonts w:ascii="Arial" w:eastAsia="Times New Roman" w:hAnsi="Arial" w:cs="Arial"/>
            <w:b/>
            <w:bCs/>
            <w:color w:val="1A1C1E"/>
            <w:sz w:val="21"/>
            <w:szCs w:val="21"/>
            <w:lang w:eastAsia="fr-FR"/>
          </w:rPr>
          <w:t xml:space="preserve"> de l’espèce chimique présente dans la solution</w:t>
        </w:r>
      </w:ins>
      <w:r w:rsidRPr="002921F3">
        <w:rPr>
          <w:rFonts w:ascii="Arial" w:eastAsia="Times New Roman" w:hAnsi="Arial" w:cs="Arial"/>
          <w:b/>
          <w:bCs/>
          <w:color w:val="1A1C1E"/>
          <w:sz w:val="21"/>
          <w:szCs w:val="21"/>
          <w:lang w:eastAsia="fr-FR"/>
        </w:rPr>
        <w:t>.</w:t>
      </w:r>
    </w:p>
    <w:p w14:paraId="41439F26"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04"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A = ε × l × c</w:t>
      </w:r>
    </w:p>
    <w:p w14:paraId="5A3D48CC" w14:textId="77777777" w:rsidR="002921F3" w:rsidRPr="002921F3" w:rsidRDefault="002921F3" w:rsidP="00A565B5">
      <w:pPr>
        <w:numPr>
          <w:ilvl w:val="0"/>
          <w:numId w:val="4"/>
        </w:numPr>
        <w:shd w:val="clear" w:color="auto" w:fill="FFFFFF"/>
        <w:spacing w:after="45" w:line="300" w:lineRule="atLeast"/>
        <w:jc w:val="both"/>
        <w:rPr>
          <w:rFonts w:ascii="Arial" w:eastAsia="Times New Roman" w:hAnsi="Arial" w:cs="Arial"/>
          <w:color w:val="1A1C1E"/>
          <w:sz w:val="21"/>
          <w:szCs w:val="21"/>
          <w:lang w:eastAsia="fr-FR"/>
        </w:rPr>
        <w:pPrChange w:id="105" w:author="Jérôme RANDON" w:date="2025-10-26T17:12:00Z">
          <w:pPr>
            <w:numPr>
              <w:numId w:val="4"/>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A</w:t>
      </w:r>
      <w:r w:rsidRPr="002921F3">
        <w:rPr>
          <w:rFonts w:ascii="Arial" w:eastAsia="Times New Roman" w:hAnsi="Arial" w:cs="Arial"/>
          <w:color w:val="1A1C1E"/>
          <w:sz w:val="21"/>
          <w:szCs w:val="21"/>
          <w:lang w:eastAsia="fr-FR"/>
        </w:rPr>
        <w:t> : Absorbance</w:t>
      </w:r>
    </w:p>
    <w:p w14:paraId="7C1EABB3" w14:textId="77777777" w:rsidR="002921F3" w:rsidRPr="002921F3" w:rsidRDefault="002921F3" w:rsidP="00A565B5">
      <w:pPr>
        <w:numPr>
          <w:ilvl w:val="0"/>
          <w:numId w:val="4"/>
        </w:numPr>
        <w:shd w:val="clear" w:color="auto" w:fill="FFFFFF"/>
        <w:spacing w:after="45" w:line="300" w:lineRule="atLeast"/>
        <w:jc w:val="both"/>
        <w:rPr>
          <w:rFonts w:ascii="Arial" w:eastAsia="Times New Roman" w:hAnsi="Arial" w:cs="Arial"/>
          <w:color w:val="1A1C1E"/>
          <w:sz w:val="21"/>
          <w:szCs w:val="21"/>
          <w:lang w:eastAsia="fr-FR"/>
        </w:rPr>
        <w:pPrChange w:id="106" w:author="Jérôme RANDON" w:date="2025-10-26T17:12:00Z">
          <w:pPr>
            <w:numPr>
              <w:numId w:val="4"/>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ε (epsilon)</w:t>
      </w:r>
      <w:r w:rsidRPr="002921F3">
        <w:rPr>
          <w:rFonts w:ascii="Arial" w:eastAsia="Times New Roman" w:hAnsi="Arial" w:cs="Arial"/>
          <w:color w:val="1A1C1E"/>
          <w:sz w:val="21"/>
          <w:szCs w:val="21"/>
          <w:lang w:eastAsia="fr-FR"/>
        </w:rPr>
        <w:t> : Une constante qui dépend de la substance (son "pouvoir" d'absorption).</w:t>
      </w:r>
    </w:p>
    <w:p w14:paraId="3FADD9F4" w14:textId="77777777" w:rsidR="002921F3" w:rsidRPr="002921F3" w:rsidRDefault="002921F3" w:rsidP="00A565B5">
      <w:pPr>
        <w:numPr>
          <w:ilvl w:val="0"/>
          <w:numId w:val="4"/>
        </w:numPr>
        <w:shd w:val="clear" w:color="auto" w:fill="FFFFFF"/>
        <w:spacing w:after="45" w:line="300" w:lineRule="atLeast"/>
        <w:jc w:val="both"/>
        <w:rPr>
          <w:rFonts w:ascii="Arial" w:eastAsia="Times New Roman" w:hAnsi="Arial" w:cs="Arial"/>
          <w:color w:val="1A1C1E"/>
          <w:sz w:val="21"/>
          <w:szCs w:val="21"/>
          <w:lang w:eastAsia="fr-FR"/>
        </w:rPr>
        <w:pPrChange w:id="107" w:author="Jérôme RANDON" w:date="2025-10-26T17:12:00Z">
          <w:pPr>
            <w:numPr>
              <w:numId w:val="4"/>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l</w:t>
      </w:r>
      <w:r w:rsidRPr="002921F3">
        <w:rPr>
          <w:rFonts w:ascii="Arial" w:eastAsia="Times New Roman" w:hAnsi="Arial" w:cs="Arial"/>
          <w:color w:val="1A1C1E"/>
          <w:sz w:val="21"/>
          <w:szCs w:val="21"/>
          <w:lang w:eastAsia="fr-FR"/>
        </w:rPr>
        <w:t> : La largeur de la cuve (la distance que la lumière parcourt).</w:t>
      </w:r>
    </w:p>
    <w:p w14:paraId="0B8F3D16" w14:textId="14EED358" w:rsidR="002921F3" w:rsidRPr="002921F3" w:rsidRDefault="002921F3" w:rsidP="00A565B5">
      <w:pPr>
        <w:numPr>
          <w:ilvl w:val="0"/>
          <w:numId w:val="4"/>
        </w:numPr>
        <w:shd w:val="clear" w:color="auto" w:fill="FFFFFF"/>
        <w:spacing w:after="45" w:line="300" w:lineRule="atLeast"/>
        <w:jc w:val="both"/>
        <w:rPr>
          <w:rFonts w:ascii="Arial" w:eastAsia="Times New Roman" w:hAnsi="Arial" w:cs="Arial"/>
          <w:color w:val="1A1C1E"/>
          <w:sz w:val="21"/>
          <w:szCs w:val="21"/>
          <w:lang w:eastAsia="fr-FR"/>
        </w:rPr>
        <w:pPrChange w:id="108" w:author="Jérôme RANDON" w:date="2025-10-26T17:12:00Z">
          <w:pPr>
            <w:numPr>
              <w:numId w:val="4"/>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c</w:t>
      </w:r>
      <w:r w:rsidRPr="002921F3">
        <w:rPr>
          <w:rFonts w:ascii="Arial" w:eastAsia="Times New Roman" w:hAnsi="Arial" w:cs="Arial"/>
          <w:color w:val="1A1C1E"/>
          <w:sz w:val="21"/>
          <w:szCs w:val="21"/>
          <w:lang w:eastAsia="fr-FR"/>
        </w:rPr>
        <w:t> : La concentration de l</w:t>
      </w:r>
      <w:ins w:id="109" w:author="Jérôme RANDON" w:date="2025-10-26T17:17:00Z">
        <w:r w:rsidR="00643306">
          <w:rPr>
            <w:rFonts w:ascii="Arial" w:eastAsia="Times New Roman" w:hAnsi="Arial" w:cs="Arial"/>
            <w:color w:val="1A1C1E"/>
            <w:sz w:val="21"/>
            <w:szCs w:val="21"/>
            <w:lang w:eastAsia="fr-FR"/>
          </w:rPr>
          <w:t xml:space="preserve">’espèce </w:t>
        </w:r>
      </w:ins>
      <w:ins w:id="110" w:author="Jérôme RANDON" w:date="2025-10-26T17:18:00Z">
        <w:r w:rsidR="00643306">
          <w:rPr>
            <w:rFonts w:ascii="Arial" w:eastAsia="Times New Roman" w:hAnsi="Arial" w:cs="Arial"/>
            <w:color w:val="1A1C1E"/>
            <w:sz w:val="21"/>
            <w:szCs w:val="21"/>
            <w:lang w:eastAsia="fr-FR"/>
          </w:rPr>
          <w:t>chimique</w:t>
        </w:r>
      </w:ins>
      <w:del w:id="111" w:author="Jérôme RANDON" w:date="2025-10-26T17:17:00Z">
        <w:r w:rsidRPr="002921F3" w:rsidDel="00643306">
          <w:rPr>
            <w:rFonts w:ascii="Arial" w:eastAsia="Times New Roman" w:hAnsi="Arial" w:cs="Arial"/>
            <w:color w:val="1A1C1E"/>
            <w:sz w:val="21"/>
            <w:szCs w:val="21"/>
            <w:lang w:eastAsia="fr-FR"/>
          </w:rPr>
          <w:delText>a substance</w:delText>
        </w:r>
      </w:del>
      <w:r w:rsidRPr="002921F3">
        <w:rPr>
          <w:rFonts w:ascii="Arial" w:eastAsia="Times New Roman" w:hAnsi="Arial" w:cs="Arial"/>
          <w:color w:val="1A1C1E"/>
          <w:sz w:val="21"/>
          <w:szCs w:val="21"/>
          <w:lang w:eastAsia="fr-FR"/>
        </w:rPr>
        <w:t>.</w:t>
      </w:r>
    </w:p>
    <w:p w14:paraId="1127277F"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12"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En clair : si vous doublez la concentration de votre sirop, vous doublez son absorbance.</w:t>
      </w:r>
    </w:p>
    <w:p w14:paraId="2622F6F3"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13"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C'est pour cela que les chimistes adorent l'absorbance ! Elle leur permet de mesurer des concentrations très facilement. Le graphique en mode "Absorbance" est donc l'outil de choix pour l'analyse quantitative. Le graphique en "Transmittance" est plus utile pour comprendre la couleur perçue d'un échantillon.</w:t>
      </w:r>
    </w:p>
    <w:p w14:paraId="26688A84" w14:textId="77777777" w:rsidR="002921F3" w:rsidRPr="002921F3" w:rsidRDefault="002921F3" w:rsidP="00A565B5">
      <w:pPr>
        <w:spacing w:after="0" w:line="240" w:lineRule="auto"/>
        <w:jc w:val="both"/>
        <w:rPr>
          <w:rFonts w:ascii="Times New Roman" w:eastAsia="Times New Roman" w:hAnsi="Times New Roman" w:cs="Times New Roman"/>
          <w:sz w:val="24"/>
          <w:szCs w:val="24"/>
          <w:lang w:eastAsia="fr-FR"/>
        </w:rPr>
        <w:pPrChange w:id="114" w:author="Jérôme RANDON" w:date="2025-10-26T17:12:00Z">
          <w:pPr>
            <w:spacing w:after="0" w:line="240" w:lineRule="auto"/>
          </w:pPr>
        </w:pPrChange>
      </w:pPr>
      <w:r w:rsidRPr="002921F3">
        <w:rPr>
          <w:rFonts w:ascii="Times New Roman" w:eastAsia="Times New Roman" w:hAnsi="Times New Roman" w:cs="Times New Roman"/>
          <w:sz w:val="24"/>
          <w:szCs w:val="24"/>
          <w:lang w:eastAsia="fr-FR"/>
        </w:rPr>
        <w:pict w14:anchorId="0FA3EF32">
          <v:rect id="_x0000_i1029" style="width:475.2pt;height:1.5pt" o:hrpct="0" o:hralign="center" o:hrstd="t" o:hr="t" fillcolor="#a0a0a0" stroked="f"/>
        </w:pict>
      </w:r>
    </w:p>
    <w:p w14:paraId="1396B350" w14:textId="77777777"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115"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t>Page 4 : Premiers Pas - Connexion et Étalonnage</w:t>
      </w:r>
    </w:p>
    <w:p w14:paraId="1769B0DF"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16"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Passons à la pratique ! Avant de mesurer, il faut connecter l'appareil.</w:t>
      </w:r>
    </w:p>
    <w:p w14:paraId="4CB32650"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17"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1. La Connexion</w:t>
      </w:r>
    </w:p>
    <w:p w14:paraId="0FD1B9F6" w14:textId="77777777" w:rsidR="002921F3" w:rsidRPr="002921F3" w:rsidRDefault="002921F3" w:rsidP="00A565B5">
      <w:pPr>
        <w:numPr>
          <w:ilvl w:val="0"/>
          <w:numId w:val="5"/>
        </w:numPr>
        <w:shd w:val="clear" w:color="auto" w:fill="FFFFFF"/>
        <w:spacing w:after="45" w:line="300" w:lineRule="atLeast"/>
        <w:jc w:val="both"/>
        <w:rPr>
          <w:rFonts w:ascii="Arial" w:eastAsia="Times New Roman" w:hAnsi="Arial" w:cs="Arial"/>
          <w:color w:val="1A1C1E"/>
          <w:sz w:val="21"/>
          <w:szCs w:val="21"/>
          <w:lang w:eastAsia="fr-FR"/>
        </w:rPr>
        <w:pPrChange w:id="118" w:author="Jérôme RANDON" w:date="2025-10-26T17:12:00Z">
          <w:pPr>
            <w:numPr>
              <w:numId w:val="5"/>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Sur un ordinateur (Windows, Mac, Linux) :</w:t>
      </w:r>
      <w:r w:rsidRPr="002921F3">
        <w:rPr>
          <w:rFonts w:ascii="Arial" w:eastAsia="Times New Roman" w:hAnsi="Arial" w:cs="Arial"/>
          <w:color w:val="1A1C1E"/>
          <w:sz w:val="21"/>
          <w:szCs w:val="21"/>
          <w:lang w:eastAsia="fr-FR"/>
        </w:rPr>
        <w:t> C'est la méthode la plus simple. Branchez votre spectrophotomètre Arduino en USB. Cliquez sur le bouton vert </w:t>
      </w:r>
      <w:r w:rsidRPr="002921F3">
        <w:rPr>
          <w:rFonts w:ascii="Arial" w:eastAsia="Times New Roman" w:hAnsi="Arial" w:cs="Arial"/>
          <w:b/>
          <w:bCs/>
          <w:color w:val="1A1C1E"/>
          <w:sz w:val="21"/>
          <w:szCs w:val="21"/>
          <w:lang w:eastAsia="fr-FR"/>
        </w:rPr>
        <w:t>"Connecter"</w:t>
      </w:r>
      <w:r w:rsidRPr="002921F3">
        <w:rPr>
          <w:rFonts w:ascii="Arial" w:eastAsia="Times New Roman" w:hAnsi="Arial" w:cs="Arial"/>
          <w:color w:val="1A1C1E"/>
          <w:sz w:val="21"/>
          <w:szCs w:val="21"/>
          <w:lang w:eastAsia="fr-FR"/>
        </w:rPr>
        <w:t>. Votre navigateur vous demandera l'autorisation d'accéder au port série. Choisissez le port correspondant à votre Arduino (souvent appelé </w:t>
      </w:r>
      <w:r w:rsidRPr="002921F3">
        <w:rPr>
          <w:rFonts w:ascii="Courier New" w:eastAsia="Times New Roman" w:hAnsi="Courier New" w:cs="Courier New"/>
          <w:color w:val="1A1C1E"/>
          <w:sz w:val="20"/>
          <w:szCs w:val="20"/>
          <w:bdr w:val="single" w:sz="6" w:space="0" w:color="FFFFFF" w:frame="1"/>
          <w:lang w:eastAsia="fr-FR"/>
        </w:rPr>
        <w:t>COM</w:t>
      </w:r>
      <w:r w:rsidRPr="002921F3">
        <w:rPr>
          <w:rFonts w:ascii="Arial" w:eastAsia="Times New Roman" w:hAnsi="Arial" w:cs="Arial"/>
          <w:color w:val="1A1C1E"/>
          <w:sz w:val="21"/>
          <w:szCs w:val="21"/>
          <w:lang w:eastAsia="fr-FR"/>
        </w:rPr>
        <w:t> suivi d'un numéro, ou </w:t>
      </w:r>
      <w:proofErr w:type="spellStart"/>
      <w:r w:rsidRPr="002921F3">
        <w:rPr>
          <w:rFonts w:ascii="Courier New" w:eastAsia="Times New Roman" w:hAnsi="Courier New" w:cs="Courier New"/>
          <w:color w:val="1A1C1E"/>
          <w:sz w:val="20"/>
          <w:szCs w:val="20"/>
          <w:bdr w:val="single" w:sz="6" w:space="0" w:color="FFFFFF" w:frame="1"/>
          <w:lang w:eastAsia="fr-FR"/>
        </w:rPr>
        <w:t>ttyUSB</w:t>
      </w:r>
      <w:proofErr w:type="spellEnd"/>
      <w:r w:rsidRPr="002921F3">
        <w:rPr>
          <w:rFonts w:ascii="Arial" w:eastAsia="Times New Roman" w:hAnsi="Arial" w:cs="Arial"/>
          <w:color w:val="1A1C1E"/>
          <w:sz w:val="21"/>
          <w:szCs w:val="21"/>
          <w:lang w:eastAsia="fr-FR"/>
        </w:rPr>
        <w:t>...) et validez. Le bouton passera au rouge "Déconnecter", indiquant que la communication est établie.</w:t>
      </w:r>
    </w:p>
    <w:p w14:paraId="7BD7BF3F" w14:textId="77777777" w:rsidR="002921F3" w:rsidRPr="00643306" w:rsidRDefault="002921F3" w:rsidP="00A565B5">
      <w:pPr>
        <w:numPr>
          <w:ilvl w:val="0"/>
          <w:numId w:val="5"/>
        </w:numPr>
        <w:shd w:val="clear" w:color="auto" w:fill="FFFFFF"/>
        <w:spacing w:after="45" w:line="300" w:lineRule="atLeast"/>
        <w:jc w:val="both"/>
        <w:rPr>
          <w:rFonts w:ascii="Arial" w:eastAsia="Times New Roman" w:hAnsi="Arial" w:cs="Arial"/>
          <w:color w:val="1A1C1E"/>
          <w:sz w:val="21"/>
          <w:szCs w:val="21"/>
          <w:highlight w:val="yellow"/>
          <w:lang w:eastAsia="fr-FR"/>
          <w:rPrChange w:id="119" w:author="Jérôme RANDON" w:date="2025-10-26T17:19:00Z">
            <w:rPr>
              <w:rFonts w:ascii="Arial" w:eastAsia="Times New Roman" w:hAnsi="Arial" w:cs="Arial"/>
              <w:color w:val="1A1C1E"/>
              <w:sz w:val="21"/>
              <w:szCs w:val="21"/>
              <w:lang w:eastAsia="fr-FR"/>
            </w:rPr>
          </w:rPrChange>
        </w:rPr>
        <w:pPrChange w:id="120" w:author="Jérôme RANDON" w:date="2025-10-26T17:12:00Z">
          <w:pPr>
            <w:numPr>
              <w:numId w:val="5"/>
            </w:numPr>
            <w:shd w:val="clear" w:color="auto" w:fill="FFFFFF"/>
            <w:tabs>
              <w:tab w:val="num" w:pos="720"/>
            </w:tabs>
            <w:spacing w:after="45" w:line="300" w:lineRule="atLeast"/>
            <w:ind w:left="720" w:hanging="360"/>
          </w:pPr>
        </w:pPrChange>
      </w:pPr>
      <w:r w:rsidRPr="00643306">
        <w:rPr>
          <w:rFonts w:ascii="Arial" w:eastAsia="Times New Roman" w:hAnsi="Arial" w:cs="Arial"/>
          <w:b/>
          <w:bCs/>
          <w:color w:val="1A1C1E"/>
          <w:sz w:val="21"/>
          <w:szCs w:val="21"/>
          <w:highlight w:val="yellow"/>
          <w:lang w:eastAsia="fr-FR"/>
          <w:rPrChange w:id="121" w:author="Jérôme RANDON" w:date="2025-10-26T17:19:00Z">
            <w:rPr>
              <w:rFonts w:ascii="Arial" w:eastAsia="Times New Roman" w:hAnsi="Arial" w:cs="Arial"/>
              <w:b/>
              <w:bCs/>
              <w:color w:val="1A1C1E"/>
              <w:sz w:val="21"/>
              <w:szCs w:val="21"/>
              <w:lang w:eastAsia="fr-FR"/>
            </w:rPr>
          </w:rPrChange>
        </w:rPr>
        <w:t>Sur Android :</w:t>
      </w:r>
      <w:r w:rsidRPr="00643306">
        <w:rPr>
          <w:rFonts w:ascii="Arial" w:eastAsia="Times New Roman" w:hAnsi="Arial" w:cs="Arial"/>
          <w:color w:val="1A1C1E"/>
          <w:sz w:val="21"/>
          <w:szCs w:val="21"/>
          <w:highlight w:val="yellow"/>
          <w:lang w:eastAsia="fr-FR"/>
          <w:rPrChange w:id="122" w:author="Jérôme RANDON" w:date="2025-10-26T17:19:00Z">
            <w:rPr>
              <w:rFonts w:ascii="Arial" w:eastAsia="Times New Roman" w:hAnsi="Arial" w:cs="Arial"/>
              <w:color w:val="1A1C1E"/>
              <w:sz w:val="21"/>
              <w:szCs w:val="21"/>
              <w:lang w:eastAsia="fr-FR"/>
            </w:rPr>
          </w:rPrChange>
        </w:rPr>
        <w:t xml:space="preserve"> Les navigateurs mobiles ne supportent pas le Web Serial. Il faut utiliser une astuce : une application "pont" qui lit les données USB et les envoie via </w:t>
      </w:r>
      <w:proofErr w:type="spellStart"/>
      <w:r w:rsidRPr="00643306">
        <w:rPr>
          <w:rFonts w:ascii="Arial" w:eastAsia="Times New Roman" w:hAnsi="Arial" w:cs="Arial"/>
          <w:color w:val="1A1C1E"/>
          <w:sz w:val="21"/>
          <w:szCs w:val="21"/>
          <w:highlight w:val="yellow"/>
          <w:lang w:eastAsia="fr-FR"/>
          <w:rPrChange w:id="123" w:author="Jérôme RANDON" w:date="2025-10-26T17:19:00Z">
            <w:rPr>
              <w:rFonts w:ascii="Arial" w:eastAsia="Times New Roman" w:hAnsi="Arial" w:cs="Arial"/>
              <w:color w:val="1A1C1E"/>
              <w:sz w:val="21"/>
              <w:szCs w:val="21"/>
              <w:lang w:eastAsia="fr-FR"/>
            </w:rPr>
          </w:rPrChange>
        </w:rPr>
        <w:t>WebSocket</w:t>
      </w:r>
      <w:proofErr w:type="spellEnd"/>
      <w:r w:rsidRPr="00643306">
        <w:rPr>
          <w:rFonts w:ascii="Arial" w:eastAsia="Times New Roman" w:hAnsi="Arial" w:cs="Arial"/>
          <w:color w:val="1A1C1E"/>
          <w:sz w:val="21"/>
          <w:szCs w:val="21"/>
          <w:highlight w:val="yellow"/>
          <w:lang w:eastAsia="fr-FR"/>
          <w:rPrChange w:id="124" w:author="Jérôme RANDON" w:date="2025-10-26T17:19:00Z">
            <w:rPr>
              <w:rFonts w:ascii="Arial" w:eastAsia="Times New Roman" w:hAnsi="Arial" w:cs="Arial"/>
              <w:color w:val="1A1C1E"/>
              <w:sz w:val="21"/>
              <w:szCs w:val="21"/>
              <w:lang w:eastAsia="fr-FR"/>
            </w:rPr>
          </w:rPrChange>
        </w:rPr>
        <w:t>. Dans l'application, choisissez le mode "</w:t>
      </w:r>
      <w:proofErr w:type="spellStart"/>
      <w:r w:rsidRPr="00643306">
        <w:rPr>
          <w:rFonts w:ascii="Arial" w:eastAsia="Times New Roman" w:hAnsi="Arial" w:cs="Arial"/>
          <w:color w:val="1A1C1E"/>
          <w:sz w:val="21"/>
          <w:szCs w:val="21"/>
          <w:highlight w:val="yellow"/>
          <w:lang w:eastAsia="fr-FR"/>
          <w:rPrChange w:id="125" w:author="Jérôme RANDON" w:date="2025-10-26T17:19:00Z">
            <w:rPr>
              <w:rFonts w:ascii="Arial" w:eastAsia="Times New Roman" w:hAnsi="Arial" w:cs="Arial"/>
              <w:color w:val="1A1C1E"/>
              <w:sz w:val="21"/>
              <w:szCs w:val="21"/>
              <w:lang w:eastAsia="fr-FR"/>
            </w:rPr>
          </w:rPrChange>
        </w:rPr>
        <w:t>WebSocket</w:t>
      </w:r>
      <w:proofErr w:type="spellEnd"/>
      <w:r w:rsidRPr="00643306">
        <w:rPr>
          <w:rFonts w:ascii="Arial" w:eastAsia="Times New Roman" w:hAnsi="Arial" w:cs="Arial"/>
          <w:color w:val="1A1C1E"/>
          <w:sz w:val="21"/>
          <w:szCs w:val="21"/>
          <w:highlight w:val="yellow"/>
          <w:lang w:eastAsia="fr-FR"/>
          <w:rPrChange w:id="126" w:author="Jérôme RANDON" w:date="2025-10-26T17:19:00Z">
            <w:rPr>
              <w:rFonts w:ascii="Arial" w:eastAsia="Times New Roman" w:hAnsi="Arial" w:cs="Arial"/>
              <w:color w:val="1A1C1E"/>
              <w:sz w:val="21"/>
              <w:szCs w:val="21"/>
              <w:lang w:eastAsia="fr-FR"/>
            </w:rPr>
          </w:rPrChange>
        </w:rPr>
        <w:t>" et entrez l'adresse fournie par votre application pont (généralement </w:t>
      </w:r>
      <w:r w:rsidRPr="00643306">
        <w:rPr>
          <w:rFonts w:ascii="Courier New" w:eastAsia="Times New Roman" w:hAnsi="Courier New" w:cs="Courier New"/>
          <w:color w:val="1A1C1E"/>
          <w:sz w:val="20"/>
          <w:szCs w:val="20"/>
          <w:highlight w:val="yellow"/>
          <w:bdr w:val="single" w:sz="6" w:space="0" w:color="FFFFFF" w:frame="1"/>
          <w:lang w:eastAsia="fr-FR"/>
          <w:rPrChange w:id="127" w:author="Jérôme RANDON" w:date="2025-10-26T17:19:00Z">
            <w:rPr>
              <w:rFonts w:ascii="Courier New" w:eastAsia="Times New Roman" w:hAnsi="Courier New" w:cs="Courier New"/>
              <w:color w:val="1A1C1E"/>
              <w:sz w:val="20"/>
              <w:szCs w:val="20"/>
              <w:bdr w:val="single" w:sz="6" w:space="0" w:color="FFFFFF" w:frame="1"/>
              <w:lang w:eastAsia="fr-FR"/>
            </w:rPr>
          </w:rPrChange>
        </w:rPr>
        <w:t>ws://127.0.0.1:8080</w:t>
      </w:r>
      <w:r w:rsidRPr="00643306">
        <w:rPr>
          <w:rFonts w:ascii="Arial" w:eastAsia="Times New Roman" w:hAnsi="Arial" w:cs="Arial"/>
          <w:color w:val="1A1C1E"/>
          <w:sz w:val="21"/>
          <w:szCs w:val="21"/>
          <w:highlight w:val="yellow"/>
          <w:lang w:eastAsia="fr-FR"/>
          <w:rPrChange w:id="128" w:author="Jérôme RANDON" w:date="2025-10-26T17:19:00Z">
            <w:rPr>
              <w:rFonts w:ascii="Arial" w:eastAsia="Times New Roman" w:hAnsi="Arial" w:cs="Arial"/>
              <w:color w:val="1A1C1E"/>
              <w:sz w:val="21"/>
              <w:szCs w:val="21"/>
              <w:lang w:eastAsia="fr-FR"/>
            </w:rPr>
          </w:rPrChange>
        </w:rPr>
        <w:t> ou similaire).</w:t>
      </w:r>
    </w:p>
    <w:p w14:paraId="1ED0CC86" w14:textId="2EB6CFD8" w:rsidR="002921F3" w:rsidRPr="002921F3" w:rsidDel="005366EA" w:rsidRDefault="002921F3" w:rsidP="00A565B5">
      <w:pPr>
        <w:shd w:val="clear" w:color="auto" w:fill="FFFFFF"/>
        <w:spacing w:before="100" w:beforeAutospacing="1" w:after="270" w:line="300" w:lineRule="atLeast"/>
        <w:jc w:val="both"/>
        <w:rPr>
          <w:del w:id="129" w:author="Jérôme RANDON" w:date="2025-10-26T18:07:00Z"/>
          <w:rFonts w:ascii="Arial" w:eastAsia="Times New Roman" w:hAnsi="Arial" w:cs="Arial"/>
          <w:color w:val="1A1C1E"/>
          <w:sz w:val="21"/>
          <w:szCs w:val="21"/>
          <w:lang w:eastAsia="fr-FR"/>
        </w:rPr>
        <w:pPrChange w:id="130" w:author="Jérôme RANDON" w:date="2025-10-26T17:12:00Z">
          <w:pPr>
            <w:shd w:val="clear" w:color="auto" w:fill="FFFFFF"/>
            <w:spacing w:before="100" w:beforeAutospacing="1" w:after="270" w:line="300" w:lineRule="atLeast"/>
          </w:pPr>
        </w:pPrChange>
      </w:pPr>
      <w:del w:id="131" w:author="Jérôme RANDON" w:date="2025-10-26T18:07:00Z">
        <w:r w:rsidRPr="002921F3" w:rsidDel="005366EA">
          <w:rPr>
            <w:rFonts w:ascii="Courier New" w:eastAsia="Times New Roman" w:hAnsi="Courier New" w:cs="Courier New"/>
            <w:color w:val="1A1C1E"/>
            <w:sz w:val="20"/>
            <w:szCs w:val="20"/>
            <w:bdr w:val="single" w:sz="6" w:space="0" w:color="FFFFFF" w:frame="1"/>
            <w:lang w:eastAsia="fr-FR"/>
          </w:rPr>
          <w:delText>[Capture d'écran de l'en-tête de l'application, avec une flèche pointant vers le bouton "Connecter" et le sélecteur de mode de connexion.]</w:delText>
        </w:r>
      </w:del>
    </w:p>
    <w:p w14:paraId="4B42F53D"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32"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2</w:t>
      </w:r>
      <w:r w:rsidRPr="00643306">
        <w:rPr>
          <w:rFonts w:ascii="Arial" w:eastAsia="Times New Roman" w:hAnsi="Arial" w:cs="Arial"/>
          <w:b/>
          <w:bCs/>
          <w:color w:val="1A1C1E"/>
          <w:sz w:val="21"/>
          <w:szCs w:val="21"/>
          <w:highlight w:val="yellow"/>
          <w:lang w:eastAsia="fr-FR"/>
          <w:rPrChange w:id="133" w:author="Jérôme RANDON" w:date="2025-10-26T17:19:00Z">
            <w:rPr>
              <w:rFonts w:ascii="Arial" w:eastAsia="Times New Roman" w:hAnsi="Arial" w:cs="Arial"/>
              <w:b/>
              <w:bCs/>
              <w:color w:val="1A1C1E"/>
              <w:sz w:val="21"/>
              <w:szCs w:val="21"/>
              <w:lang w:eastAsia="fr-FR"/>
            </w:rPr>
          </w:rPrChange>
        </w:rPr>
        <w:t>. L'Étalonnage : L'Étape la Plus Importante !</w:t>
      </w:r>
    </w:p>
    <w:p w14:paraId="62C706B7"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34"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Avant toute mesure, vous devez faire le "blanc". Cela consiste à dire à l'appareil à quoi ressemble une transmittance de 100% (ou une absorbance de 0).</w:t>
      </w:r>
    </w:p>
    <w:p w14:paraId="0859875B" w14:textId="77777777" w:rsidR="002921F3" w:rsidRPr="002921F3" w:rsidRDefault="002921F3" w:rsidP="00A565B5">
      <w:pPr>
        <w:numPr>
          <w:ilvl w:val="0"/>
          <w:numId w:val="6"/>
        </w:numPr>
        <w:shd w:val="clear" w:color="auto" w:fill="FFFFFF"/>
        <w:spacing w:after="45" w:line="300" w:lineRule="atLeast"/>
        <w:jc w:val="both"/>
        <w:rPr>
          <w:rFonts w:ascii="Arial" w:eastAsia="Times New Roman" w:hAnsi="Arial" w:cs="Arial"/>
          <w:color w:val="1A1C1E"/>
          <w:sz w:val="21"/>
          <w:szCs w:val="21"/>
          <w:lang w:eastAsia="fr-FR"/>
        </w:rPr>
        <w:pPrChange w:id="135" w:author="Jérôme RANDON" w:date="2025-10-26T17:12:00Z">
          <w:pPr>
            <w:numPr>
              <w:numId w:val="6"/>
            </w:numPr>
            <w:shd w:val="clear" w:color="auto" w:fill="FFFFFF"/>
            <w:tabs>
              <w:tab w:val="num" w:pos="720"/>
            </w:tabs>
            <w:spacing w:after="45" w:line="300" w:lineRule="atLeast"/>
            <w:ind w:left="720" w:hanging="360"/>
          </w:pPr>
        </w:pPrChange>
      </w:pPr>
      <w:r w:rsidRPr="002921F3">
        <w:rPr>
          <w:rFonts w:ascii="Arial" w:eastAsia="Times New Roman" w:hAnsi="Arial" w:cs="Arial"/>
          <w:color w:val="1A1C1E"/>
          <w:sz w:val="21"/>
          <w:szCs w:val="21"/>
          <w:lang w:eastAsia="fr-FR"/>
        </w:rPr>
        <w:t>Placez dans le spectrophotomètre une cuve contenant uniquement votre </w:t>
      </w:r>
      <w:r w:rsidRPr="002921F3">
        <w:rPr>
          <w:rFonts w:ascii="Arial" w:eastAsia="Times New Roman" w:hAnsi="Arial" w:cs="Arial"/>
          <w:b/>
          <w:bCs/>
          <w:color w:val="1A1C1E"/>
          <w:sz w:val="21"/>
          <w:szCs w:val="21"/>
          <w:lang w:eastAsia="fr-FR"/>
        </w:rPr>
        <w:t>solvant</w:t>
      </w:r>
      <w:r w:rsidRPr="002921F3">
        <w:rPr>
          <w:rFonts w:ascii="Arial" w:eastAsia="Times New Roman" w:hAnsi="Arial" w:cs="Arial"/>
          <w:color w:val="1A1C1E"/>
          <w:sz w:val="21"/>
          <w:szCs w:val="21"/>
          <w:lang w:eastAsia="fr-FR"/>
        </w:rPr>
        <w:t> (par exemple, de l'eau distillée si vous analysez des sirops à l'eau).</w:t>
      </w:r>
    </w:p>
    <w:p w14:paraId="6DAA5E9C" w14:textId="77777777" w:rsidR="002921F3" w:rsidRPr="002921F3" w:rsidRDefault="002921F3" w:rsidP="00A565B5">
      <w:pPr>
        <w:numPr>
          <w:ilvl w:val="0"/>
          <w:numId w:val="6"/>
        </w:numPr>
        <w:shd w:val="clear" w:color="auto" w:fill="FFFFFF"/>
        <w:spacing w:after="45" w:line="300" w:lineRule="atLeast"/>
        <w:jc w:val="both"/>
        <w:rPr>
          <w:rFonts w:ascii="Arial" w:eastAsia="Times New Roman" w:hAnsi="Arial" w:cs="Arial"/>
          <w:color w:val="1A1C1E"/>
          <w:sz w:val="21"/>
          <w:szCs w:val="21"/>
          <w:lang w:eastAsia="fr-FR"/>
        </w:rPr>
        <w:pPrChange w:id="136" w:author="Jérôme RANDON" w:date="2025-10-26T17:12:00Z">
          <w:pPr>
            <w:numPr>
              <w:numId w:val="6"/>
            </w:numPr>
            <w:shd w:val="clear" w:color="auto" w:fill="FFFFFF"/>
            <w:tabs>
              <w:tab w:val="num" w:pos="720"/>
            </w:tabs>
            <w:spacing w:after="45" w:line="300" w:lineRule="atLeast"/>
            <w:ind w:left="720" w:hanging="360"/>
          </w:pPr>
        </w:pPrChange>
      </w:pPr>
      <w:r w:rsidRPr="002921F3">
        <w:rPr>
          <w:rFonts w:ascii="Arial" w:eastAsia="Times New Roman" w:hAnsi="Arial" w:cs="Arial"/>
          <w:color w:val="1A1C1E"/>
          <w:sz w:val="21"/>
          <w:szCs w:val="21"/>
          <w:lang w:eastAsia="fr-FR"/>
        </w:rPr>
        <w:lastRenderedPageBreak/>
        <w:t>Cliquez sur le bouton </w:t>
      </w:r>
      <w:r w:rsidRPr="002921F3">
        <w:rPr>
          <w:rFonts w:ascii="Arial" w:eastAsia="Times New Roman" w:hAnsi="Arial" w:cs="Arial"/>
          <w:b/>
          <w:bCs/>
          <w:color w:val="1A1C1E"/>
          <w:sz w:val="21"/>
          <w:szCs w:val="21"/>
          <w:lang w:eastAsia="fr-FR"/>
        </w:rPr>
        <w:t>"Zéro Absorbance"</w:t>
      </w:r>
      <w:r w:rsidRPr="002921F3">
        <w:rPr>
          <w:rFonts w:ascii="Arial" w:eastAsia="Times New Roman" w:hAnsi="Arial" w:cs="Arial"/>
          <w:color w:val="1A1C1E"/>
          <w:sz w:val="21"/>
          <w:szCs w:val="21"/>
          <w:lang w:eastAsia="fr-FR"/>
        </w:rPr>
        <w:t>.</w:t>
      </w:r>
    </w:p>
    <w:p w14:paraId="3BFC7B7C"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37"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L'application envoie une commande à l'Arduino, qui mesure l'intensité lumineuse à travers le solvant pur et l'enregistre comme sa référence "100%". Toutes les mesures suivantes seront comparées à cette référence.</w:t>
      </w:r>
    </w:p>
    <w:p w14:paraId="601A24C7"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38"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Pensez-y comme à la fonction "tare" sur une balance de cuisine.</w:t>
      </w:r>
      <w:r w:rsidRPr="002921F3">
        <w:rPr>
          <w:rFonts w:ascii="Arial" w:eastAsia="Times New Roman" w:hAnsi="Arial" w:cs="Arial"/>
          <w:color w:val="1A1C1E"/>
          <w:sz w:val="21"/>
          <w:szCs w:val="21"/>
          <w:lang w:eastAsia="fr-FR"/>
        </w:rPr>
        <w:t> Vous posez d'abord le bol vide et appuyez sur "tare" pour que la balance affiche 0g. Ensuite, vous ajoutez vos ingrédients pour ne peser que leur masse. Ici, c'est pareil : on "annule" l'effet du solvant pour ne mesurer que l'effet de la substance qui nous intéresse.</w:t>
      </w:r>
    </w:p>
    <w:p w14:paraId="6601D33D" w14:textId="77777777" w:rsidR="002921F3" w:rsidRPr="002921F3" w:rsidRDefault="002921F3" w:rsidP="00A565B5">
      <w:pPr>
        <w:spacing w:after="0" w:line="240" w:lineRule="auto"/>
        <w:jc w:val="both"/>
        <w:rPr>
          <w:rFonts w:ascii="Times New Roman" w:eastAsia="Times New Roman" w:hAnsi="Times New Roman" w:cs="Times New Roman"/>
          <w:sz w:val="24"/>
          <w:szCs w:val="24"/>
          <w:lang w:eastAsia="fr-FR"/>
        </w:rPr>
        <w:pPrChange w:id="139" w:author="Jérôme RANDON" w:date="2025-10-26T17:12:00Z">
          <w:pPr>
            <w:spacing w:after="0" w:line="240" w:lineRule="auto"/>
          </w:pPr>
        </w:pPrChange>
      </w:pPr>
      <w:r w:rsidRPr="002921F3">
        <w:rPr>
          <w:rFonts w:ascii="Times New Roman" w:eastAsia="Times New Roman" w:hAnsi="Times New Roman" w:cs="Times New Roman"/>
          <w:sz w:val="24"/>
          <w:szCs w:val="24"/>
          <w:lang w:eastAsia="fr-FR"/>
        </w:rPr>
        <w:pict w14:anchorId="1F1BFBE0">
          <v:rect id="_x0000_i1030" style="width:475.2pt;height:1.5pt" o:hrpct="0" o:hralign="center" o:hrstd="t" o:hr="t" fillcolor="#a0a0a0" stroked="f"/>
        </w:pict>
      </w:r>
    </w:p>
    <w:p w14:paraId="6F11A90B" w14:textId="77777777"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140"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t>Page 5 : L'Interface Principale - Visualiser le Spectre</w:t>
      </w:r>
    </w:p>
    <w:p w14:paraId="138EFBB1"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41"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Une fois connecté et étalonné, vous verrez le spectre s'afficher en temps réel.</w:t>
      </w:r>
    </w:p>
    <w:p w14:paraId="6F5A6FF8"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42" w:author="Jérôme RANDON" w:date="2025-10-26T17:12:00Z">
          <w:pPr>
            <w:shd w:val="clear" w:color="auto" w:fill="FFFFFF"/>
            <w:spacing w:before="100" w:beforeAutospacing="1" w:after="270" w:line="300" w:lineRule="atLeast"/>
          </w:pPr>
        </w:pPrChange>
      </w:pPr>
      <w:r w:rsidRPr="002921F3">
        <w:rPr>
          <w:rFonts w:ascii="Courier New" w:eastAsia="Times New Roman" w:hAnsi="Courier New" w:cs="Courier New"/>
          <w:color w:val="1A1C1E"/>
          <w:sz w:val="20"/>
          <w:szCs w:val="20"/>
          <w:bdr w:val="single" w:sz="6" w:space="0" w:color="FFFFFF" w:frame="1"/>
          <w:lang w:eastAsia="fr-FR"/>
        </w:rPr>
        <w:t>[Capture d'écran de l'interface principale, montrant le grand graphique du spectre, avec les différentes zones numérotées.]</w:t>
      </w:r>
    </w:p>
    <w:p w14:paraId="7BE64D89" w14:textId="4D398518" w:rsidR="00643306" w:rsidRPr="00643306" w:rsidRDefault="002921F3" w:rsidP="00643306">
      <w:pPr>
        <w:pStyle w:val="Paragraphedeliste"/>
        <w:numPr>
          <w:ilvl w:val="0"/>
          <w:numId w:val="19"/>
        </w:numPr>
        <w:shd w:val="clear" w:color="auto" w:fill="FFFFFF"/>
        <w:spacing w:before="100" w:beforeAutospacing="1" w:after="270" w:line="300" w:lineRule="atLeast"/>
        <w:jc w:val="both"/>
        <w:rPr>
          <w:ins w:id="143" w:author="Jérôme RANDON" w:date="2025-10-26T17:20:00Z"/>
          <w:rFonts w:ascii="Arial" w:eastAsia="Times New Roman" w:hAnsi="Arial" w:cs="Arial"/>
          <w:b/>
          <w:bCs/>
          <w:color w:val="1A1C1E"/>
          <w:sz w:val="21"/>
          <w:szCs w:val="21"/>
          <w:lang w:eastAsia="fr-FR"/>
          <w:rPrChange w:id="144" w:author="Jérôme RANDON" w:date="2025-10-26T17:20:00Z">
            <w:rPr>
              <w:ins w:id="145" w:author="Jérôme RANDON" w:date="2025-10-26T17:20:00Z"/>
              <w:lang w:eastAsia="fr-FR"/>
            </w:rPr>
          </w:rPrChange>
        </w:rPr>
        <w:pPrChange w:id="146" w:author="Jérôme RANDON" w:date="2025-10-26T17:20:00Z">
          <w:pPr>
            <w:shd w:val="clear" w:color="auto" w:fill="FFFFFF"/>
            <w:spacing w:before="100" w:beforeAutospacing="1" w:after="270" w:line="300" w:lineRule="atLeast"/>
            <w:jc w:val="both"/>
          </w:pPr>
        </w:pPrChange>
      </w:pPr>
      <w:del w:id="147" w:author="Jérôme RANDON" w:date="2025-10-26T17:20:00Z">
        <w:r w:rsidRPr="00643306" w:rsidDel="00643306">
          <w:rPr>
            <w:rFonts w:ascii="Arial" w:eastAsia="Times New Roman" w:hAnsi="Arial" w:cs="Arial"/>
            <w:b/>
            <w:bCs/>
            <w:color w:val="1A1C1E"/>
            <w:sz w:val="21"/>
            <w:szCs w:val="21"/>
            <w:lang w:eastAsia="fr-FR"/>
            <w:rPrChange w:id="148" w:author="Jérôme RANDON" w:date="2025-10-26T17:20:00Z">
              <w:rPr>
                <w:lang w:eastAsia="fr-FR"/>
              </w:rPr>
            </w:rPrChange>
          </w:rPr>
          <w:delText xml:space="preserve">1. </w:delText>
        </w:r>
      </w:del>
      <w:r w:rsidRPr="00643306">
        <w:rPr>
          <w:rFonts w:ascii="Arial" w:eastAsia="Times New Roman" w:hAnsi="Arial" w:cs="Arial"/>
          <w:b/>
          <w:bCs/>
          <w:color w:val="1A1C1E"/>
          <w:sz w:val="21"/>
          <w:szCs w:val="21"/>
          <w:lang w:eastAsia="fr-FR"/>
          <w:rPrChange w:id="149" w:author="Jérôme RANDON" w:date="2025-10-26T17:20:00Z">
            <w:rPr>
              <w:lang w:eastAsia="fr-FR"/>
            </w:rPr>
          </w:rPrChange>
        </w:rPr>
        <w:t>Le Graphique du Spectre</w:t>
      </w:r>
    </w:p>
    <w:p w14:paraId="7B865F8C" w14:textId="1D4000DF" w:rsidR="002921F3" w:rsidRPr="00643306" w:rsidRDefault="002921F3" w:rsidP="00643306">
      <w:pPr>
        <w:shd w:val="clear" w:color="auto" w:fill="FFFFFF"/>
        <w:spacing w:before="100" w:beforeAutospacing="1" w:after="270" w:line="300" w:lineRule="atLeast"/>
        <w:ind w:left="360"/>
        <w:jc w:val="both"/>
        <w:rPr>
          <w:rFonts w:ascii="Arial" w:eastAsia="Times New Roman" w:hAnsi="Arial" w:cs="Arial"/>
          <w:color w:val="1A1C1E"/>
          <w:sz w:val="21"/>
          <w:szCs w:val="21"/>
          <w:lang w:eastAsia="fr-FR"/>
          <w:rPrChange w:id="150" w:author="Jérôme RANDON" w:date="2025-10-26T17:21:00Z">
            <w:rPr>
              <w:lang w:eastAsia="fr-FR"/>
            </w:rPr>
          </w:rPrChange>
        </w:rPr>
        <w:pPrChange w:id="151" w:author="Jérôme RANDON" w:date="2025-10-26T17:21:00Z">
          <w:pPr>
            <w:shd w:val="clear" w:color="auto" w:fill="FFFFFF"/>
            <w:spacing w:before="100" w:beforeAutospacing="1" w:after="270" w:line="300" w:lineRule="atLeast"/>
          </w:pPr>
        </w:pPrChange>
      </w:pPr>
      <w:del w:id="152" w:author="Jérôme RANDON" w:date="2025-10-26T17:20:00Z">
        <w:r w:rsidRPr="00643306" w:rsidDel="00643306">
          <w:rPr>
            <w:rFonts w:ascii="Arial" w:eastAsia="Times New Roman" w:hAnsi="Arial" w:cs="Arial"/>
            <w:color w:val="1A1C1E"/>
            <w:sz w:val="21"/>
            <w:szCs w:val="21"/>
            <w:lang w:eastAsia="fr-FR"/>
            <w:rPrChange w:id="153" w:author="Jérôme RANDON" w:date="2025-10-26T17:21:00Z">
              <w:rPr>
                <w:lang w:eastAsia="fr-FR"/>
              </w:rPr>
            </w:rPrChange>
          </w:rPr>
          <w:br/>
        </w:r>
      </w:del>
      <w:r w:rsidRPr="00643306">
        <w:rPr>
          <w:rFonts w:ascii="Arial" w:eastAsia="Times New Roman" w:hAnsi="Arial" w:cs="Arial"/>
          <w:color w:val="1A1C1E"/>
          <w:sz w:val="21"/>
          <w:szCs w:val="21"/>
          <w:lang w:eastAsia="fr-FR"/>
          <w:rPrChange w:id="154" w:author="Jérôme RANDON" w:date="2025-10-26T17:21:00Z">
            <w:rPr>
              <w:lang w:eastAsia="fr-FR"/>
            </w:rPr>
          </w:rPrChange>
        </w:rPr>
        <w:t>C'est le cœur de l'application.</w:t>
      </w:r>
    </w:p>
    <w:p w14:paraId="6D0C71C5" w14:textId="77777777" w:rsidR="002921F3" w:rsidRPr="002921F3" w:rsidRDefault="002921F3" w:rsidP="00A565B5">
      <w:pPr>
        <w:numPr>
          <w:ilvl w:val="0"/>
          <w:numId w:val="7"/>
        </w:numPr>
        <w:shd w:val="clear" w:color="auto" w:fill="FFFFFF"/>
        <w:spacing w:after="45" w:line="300" w:lineRule="atLeast"/>
        <w:jc w:val="both"/>
        <w:rPr>
          <w:rFonts w:ascii="Arial" w:eastAsia="Times New Roman" w:hAnsi="Arial" w:cs="Arial"/>
          <w:color w:val="1A1C1E"/>
          <w:sz w:val="21"/>
          <w:szCs w:val="21"/>
          <w:lang w:eastAsia="fr-FR"/>
        </w:rPr>
        <w:pPrChange w:id="155" w:author="Jérôme RANDON" w:date="2025-10-26T17:12:00Z">
          <w:pPr>
            <w:numPr>
              <w:numId w:val="7"/>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Axe des X (horizontal) :</w:t>
      </w:r>
      <w:r w:rsidRPr="002921F3">
        <w:rPr>
          <w:rFonts w:ascii="Arial" w:eastAsia="Times New Roman" w:hAnsi="Arial" w:cs="Arial"/>
          <w:color w:val="1A1C1E"/>
          <w:sz w:val="21"/>
          <w:szCs w:val="21"/>
          <w:lang w:eastAsia="fr-FR"/>
        </w:rPr>
        <w:t> La longueur d'onde en nanomètres (nm).</w:t>
      </w:r>
    </w:p>
    <w:p w14:paraId="117592C6" w14:textId="77777777" w:rsidR="002921F3" w:rsidRPr="002921F3" w:rsidRDefault="002921F3" w:rsidP="00A565B5">
      <w:pPr>
        <w:numPr>
          <w:ilvl w:val="0"/>
          <w:numId w:val="7"/>
        </w:numPr>
        <w:shd w:val="clear" w:color="auto" w:fill="FFFFFF"/>
        <w:spacing w:after="45" w:line="300" w:lineRule="atLeast"/>
        <w:jc w:val="both"/>
        <w:rPr>
          <w:rFonts w:ascii="Arial" w:eastAsia="Times New Roman" w:hAnsi="Arial" w:cs="Arial"/>
          <w:color w:val="1A1C1E"/>
          <w:sz w:val="21"/>
          <w:szCs w:val="21"/>
          <w:lang w:eastAsia="fr-FR"/>
        </w:rPr>
        <w:pPrChange w:id="156" w:author="Jérôme RANDON" w:date="2025-10-26T17:12:00Z">
          <w:pPr>
            <w:numPr>
              <w:numId w:val="7"/>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Axe des Y (vertical) :</w:t>
      </w:r>
      <w:r w:rsidRPr="002921F3">
        <w:rPr>
          <w:rFonts w:ascii="Arial" w:eastAsia="Times New Roman" w:hAnsi="Arial" w:cs="Arial"/>
          <w:color w:val="1A1C1E"/>
          <w:sz w:val="21"/>
          <w:szCs w:val="21"/>
          <w:lang w:eastAsia="fr-FR"/>
        </w:rPr>
        <w:t> Soit l'absorbance, soit la transmittance en %.</w:t>
      </w:r>
      <w:r w:rsidRPr="002921F3">
        <w:rPr>
          <w:rFonts w:ascii="Arial" w:eastAsia="Times New Roman" w:hAnsi="Arial" w:cs="Arial"/>
          <w:color w:val="1A1C1E"/>
          <w:sz w:val="21"/>
          <w:szCs w:val="21"/>
          <w:lang w:eastAsia="fr-FR"/>
        </w:rPr>
        <w:br/>
        <w:t>La courbe montre la "signature" de votre échantillon. Les pics d'absorbance indiquent les couleurs que l'échantillon absorbe le plus.</w:t>
      </w:r>
    </w:p>
    <w:p w14:paraId="104023FA" w14:textId="07B0F767" w:rsidR="00643306" w:rsidRPr="00643306" w:rsidRDefault="002921F3" w:rsidP="00643306">
      <w:pPr>
        <w:pStyle w:val="Paragraphedeliste"/>
        <w:numPr>
          <w:ilvl w:val="0"/>
          <w:numId w:val="19"/>
        </w:numPr>
        <w:shd w:val="clear" w:color="auto" w:fill="FFFFFF"/>
        <w:spacing w:before="100" w:beforeAutospacing="1" w:after="270" w:line="300" w:lineRule="atLeast"/>
        <w:jc w:val="both"/>
        <w:rPr>
          <w:ins w:id="157" w:author="Jérôme RANDON" w:date="2025-10-26T17:20:00Z"/>
          <w:rFonts w:ascii="Arial" w:eastAsia="Times New Roman" w:hAnsi="Arial" w:cs="Arial"/>
          <w:b/>
          <w:bCs/>
          <w:color w:val="1A1C1E"/>
          <w:sz w:val="21"/>
          <w:szCs w:val="21"/>
          <w:lang w:eastAsia="fr-FR"/>
          <w:rPrChange w:id="158" w:author="Jérôme RANDON" w:date="2025-10-26T17:20:00Z">
            <w:rPr>
              <w:ins w:id="159" w:author="Jérôme RANDON" w:date="2025-10-26T17:20:00Z"/>
              <w:lang w:eastAsia="fr-FR"/>
            </w:rPr>
          </w:rPrChange>
        </w:rPr>
        <w:pPrChange w:id="160" w:author="Jérôme RANDON" w:date="2025-10-26T17:20:00Z">
          <w:pPr>
            <w:shd w:val="clear" w:color="auto" w:fill="FFFFFF"/>
            <w:spacing w:before="100" w:beforeAutospacing="1" w:after="270" w:line="300" w:lineRule="atLeast"/>
            <w:jc w:val="both"/>
          </w:pPr>
        </w:pPrChange>
      </w:pPr>
      <w:del w:id="161" w:author="Jérôme RANDON" w:date="2025-10-26T17:20:00Z">
        <w:r w:rsidRPr="00643306" w:rsidDel="00643306">
          <w:rPr>
            <w:rFonts w:ascii="Arial" w:eastAsia="Times New Roman" w:hAnsi="Arial" w:cs="Arial"/>
            <w:b/>
            <w:bCs/>
            <w:color w:val="1A1C1E"/>
            <w:sz w:val="21"/>
            <w:szCs w:val="21"/>
            <w:lang w:eastAsia="fr-FR"/>
            <w:rPrChange w:id="162" w:author="Jérôme RANDON" w:date="2025-10-26T17:20:00Z">
              <w:rPr>
                <w:lang w:eastAsia="fr-FR"/>
              </w:rPr>
            </w:rPrChange>
          </w:rPr>
          <w:delText xml:space="preserve">2. </w:delText>
        </w:r>
      </w:del>
      <w:r w:rsidRPr="00643306">
        <w:rPr>
          <w:rFonts w:ascii="Arial" w:eastAsia="Times New Roman" w:hAnsi="Arial" w:cs="Arial"/>
          <w:b/>
          <w:bCs/>
          <w:color w:val="1A1C1E"/>
          <w:sz w:val="21"/>
          <w:szCs w:val="21"/>
          <w:lang w:eastAsia="fr-FR"/>
          <w:rPrChange w:id="163" w:author="Jérôme RANDON" w:date="2025-10-26T17:20:00Z">
            <w:rPr>
              <w:lang w:eastAsia="fr-FR"/>
            </w:rPr>
          </w:rPrChange>
        </w:rPr>
        <w:t>Le Sélecteur de Mode (Absorbance / Transmittance)</w:t>
      </w:r>
    </w:p>
    <w:p w14:paraId="668C6150" w14:textId="3B0ACC27" w:rsidR="002921F3" w:rsidRPr="00643306" w:rsidRDefault="002921F3" w:rsidP="00643306">
      <w:pPr>
        <w:shd w:val="clear" w:color="auto" w:fill="FFFFFF"/>
        <w:spacing w:before="100" w:beforeAutospacing="1" w:after="270" w:line="300" w:lineRule="atLeast"/>
        <w:ind w:left="360"/>
        <w:jc w:val="both"/>
        <w:rPr>
          <w:rFonts w:ascii="Arial" w:eastAsia="Times New Roman" w:hAnsi="Arial" w:cs="Arial"/>
          <w:color w:val="1A1C1E"/>
          <w:sz w:val="21"/>
          <w:szCs w:val="21"/>
          <w:lang w:eastAsia="fr-FR"/>
          <w:rPrChange w:id="164" w:author="Jérôme RANDON" w:date="2025-10-26T17:21:00Z">
            <w:rPr>
              <w:lang w:eastAsia="fr-FR"/>
            </w:rPr>
          </w:rPrChange>
        </w:rPr>
        <w:pPrChange w:id="165" w:author="Jérôme RANDON" w:date="2025-10-26T17:21:00Z">
          <w:pPr>
            <w:shd w:val="clear" w:color="auto" w:fill="FFFFFF"/>
            <w:spacing w:before="100" w:beforeAutospacing="1" w:after="270" w:line="300" w:lineRule="atLeast"/>
          </w:pPr>
        </w:pPrChange>
      </w:pPr>
      <w:del w:id="166" w:author="Jérôme RANDON" w:date="2025-10-26T17:20:00Z">
        <w:r w:rsidRPr="00643306" w:rsidDel="00643306">
          <w:rPr>
            <w:rFonts w:ascii="Arial" w:eastAsia="Times New Roman" w:hAnsi="Arial" w:cs="Arial"/>
            <w:color w:val="1A1C1E"/>
            <w:sz w:val="21"/>
            <w:szCs w:val="21"/>
            <w:lang w:eastAsia="fr-FR"/>
            <w:rPrChange w:id="167" w:author="Jérôme RANDON" w:date="2025-10-26T17:21:00Z">
              <w:rPr>
                <w:lang w:eastAsia="fr-FR"/>
              </w:rPr>
            </w:rPrChange>
          </w:rPr>
          <w:br/>
        </w:r>
      </w:del>
      <w:r w:rsidRPr="00643306">
        <w:rPr>
          <w:rFonts w:ascii="Arial" w:eastAsia="Times New Roman" w:hAnsi="Arial" w:cs="Arial"/>
          <w:color w:val="1A1C1E"/>
          <w:sz w:val="21"/>
          <w:szCs w:val="21"/>
          <w:lang w:eastAsia="fr-FR"/>
          <w:rPrChange w:id="168" w:author="Jérôme RANDON" w:date="2025-10-26T17:21:00Z">
            <w:rPr>
              <w:lang w:eastAsia="fr-FR"/>
            </w:rPr>
          </w:rPrChange>
        </w:rPr>
        <w:t>Ce bouton, situé sous le graphique, vous permet de basculer l'affichage de l'axe Y entre les deux modes.</w:t>
      </w:r>
    </w:p>
    <w:p w14:paraId="327E1A6C" w14:textId="23A95D7A" w:rsidR="002921F3" w:rsidRPr="002921F3" w:rsidRDefault="002921F3" w:rsidP="00A565B5">
      <w:pPr>
        <w:numPr>
          <w:ilvl w:val="0"/>
          <w:numId w:val="8"/>
        </w:numPr>
        <w:shd w:val="clear" w:color="auto" w:fill="FFFFFF"/>
        <w:spacing w:after="45" w:line="300" w:lineRule="atLeast"/>
        <w:jc w:val="both"/>
        <w:rPr>
          <w:rFonts w:ascii="Arial" w:eastAsia="Times New Roman" w:hAnsi="Arial" w:cs="Arial"/>
          <w:color w:val="1A1C1E"/>
          <w:sz w:val="21"/>
          <w:szCs w:val="21"/>
          <w:lang w:eastAsia="fr-FR"/>
        </w:rPr>
        <w:pPrChange w:id="169" w:author="Jérôme RANDON" w:date="2025-10-26T17:12:00Z">
          <w:pPr>
            <w:numPr>
              <w:numId w:val="8"/>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Transmittance :</w:t>
      </w:r>
      <w:r w:rsidRPr="002921F3">
        <w:rPr>
          <w:rFonts w:ascii="Arial" w:eastAsia="Times New Roman" w:hAnsi="Arial" w:cs="Arial"/>
          <w:color w:val="1A1C1E"/>
          <w:sz w:val="21"/>
          <w:szCs w:val="21"/>
          <w:lang w:eastAsia="fr-FR"/>
        </w:rPr>
        <w:t> Idéal pour voir quelle couleur "ressort" de l'échantillon. L'axe va de 0 à 1</w:t>
      </w:r>
      <w:ins w:id="170" w:author="Jérôme RANDON" w:date="2025-10-26T17:21:00Z">
        <w:r w:rsidR="00643306">
          <w:rPr>
            <w:rFonts w:ascii="Arial" w:eastAsia="Times New Roman" w:hAnsi="Arial" w:cs="Arial"/>
            <w:color w:val="1A1C1E"/>
            <w:sz w:val="21"/>
            <w:szCs w:val="21"/>
            <w:lang w:eastAsia="fr-FR"/>
          </w:rPr>
          <w:t>0</w:t>
        </w:r>
      </w:ins>
      <w:del w:id="171" w:author="Jérôme RANDON" w:date="2025-10-26T17:21:00Z">
        <w:r w:rsidRPr="002921F3" w:rsidDel="00643306">
          <w:rPr>
            <w:rFonts w:ascii="Arial" w:eastAsia="Times New Roman" w:hAnsi="Arial" w:cs="Arial"/>
            <w:color w:val="1A1C1E"/>
            <w:sz w:val="21"/>
            <w:szCs w:val="21"/>
            <w:lang w:eastAsia="fr-FR"/>
          </w:rPr>
          <w:delText>1</w:delText>
        </w:r>
      </w:del>
      <w:r w:rsidRPr="002921F3">
        <w:rPr>
          <w:rFonts w:ascii="Arial" w:eastAsia="Times New Roman" w:hAnsi="Arial" w:cs="Arial"/>
          <w:color w:val="1A1C1E"/>
          <w:sz w:val="21"/>
          <w:szCs w:val="21"/>
          <w:lang w:eastAsia="fr-FR"/>
        </w:rPr>
        <w:t xml:space="preserve">0% </w:t>
      </w:r>
      <w:del w:id="172" w:author="Jérôme RANDON" w:date="2025-10-26T17:21:00Z">
        <w:r w:rsidRPr="002921F3" w:rsidDel="00643306">
          <w:rPr>
            <w:rFonts w:ascii="Arial" w:eastAsia="Times New Roman" w:hAnsi="Arial" w:cs="Arial"/>
            <w:color w:val="1A1C1E"/>
            <w:sz w:val="21"/>
            <w:szCs w:val="21"/>
            <w:lang w:eastAsia="fr-FR"/>
          </w:rPr>
          <w:delText xml:space="preserve">(pour voir les légers dépassements) </w:delText>
        </w:r>
      </w:del>
      <w:r w:rsidRPr="002921F3">
        <w:rPr>
          <w:rFonts w:ascii="Arial" w:eastAsia="Times New Roman" w:hAnsi="Arial" w:cs="Arial"/>
          <w:color w:val="1A1C1E"/>
          <w:sz w:val="21"/>
          <w:szCs w:val="21"/>
          <w:lang w:eastAsia="fr-FR"/>
        </w:rPr>
        <w:t>avec des graduations claires tous les 20%.</w:t>
      </w:r>
    </w:p>
    <w:p w14:paraId="2AC86B57" w14:textId="77777777" w:rsidR="002921F3" w:rsidRPr="002921F3" w:rsidRDefault="002921F3" w:rsidP="00A565B5">
      <w:pPr>
        <w:numPr>
          <w:ilvl w:val="0"/>
          <w:numId w:val="8"/>
        </w:numPr>
        <w:shd w:val="clear" w:color="auto" w:fill="FFFFFF"/>
        <w:spacing w:after="45" w:line="300" w:lineRule="atLeast"/>
        <w:jc w:val="both"/>
        <w:rPr>
          <w:rFonts w:ascii="Arial" w:eastAsia="Times New Roman" w:hAnsi="Arial" w:cs="Arial"/>
          <w:color w:val="1A1C1E"/>
          <w:sz w:val="21"/>
          <w:szCs w:val="21"/>
          <w:lang w:eastAsia="fr-FR"/>
        </w:rPr>
        <w:pPrChange w:id="173" w:author="Jérôme RANDON" w:date="2025-10-26T17:12:00Z">
          <w:pPr>
            <w:numPr>
              <w:numId w:val="8"/>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Absorbance :</w:t>
      </w:r>
      <w:r w:rsidRPr="002921F3">
        <w:rPr>
          <w:rFonts w:ascii="Arial" w:eastAsia="Times New Roman" w:hAnsi="Arial" w:cs="Arial"/>
          <w:color w:val="1A1C1E"/>
          <w:sz w:val="21"/>
          <w:szCs w:val="21"/>
          <w:lang w:eastAsia="fr-FR"/>
        </w:rPr>
        <w:t> Le mode scientifique pour l'analyse quantitative. L'axe s'ajuste automatiquement à la valeur maximale mesurée, vous permettant de voir tous les détails de votre spectre, même pour des solutions très concentrées.</w:t>
      </w:r>
    </w:p>
    <w:p w14:paraId="65CAB4BB"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74"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3. Mémoriser un Spectre et le Score de Ressemblance</w:t>
      </w:r>
    </w:p>
    <w:p w14:paraId="2C8458C1" w14:textId="77777777" w:rsidR="002921F3" w:rsidRPr="002921F3" w:rsidRDefault="002921F3" w:rsidP="00A565B5">
      <w:pPr>
        <w:numPr>
          <w:ilvl w:val="0"/>
          <w:numId w:val="9"/>
        </w:numPr>
        <w:shd w:val="clear" w:color="auto" w:fill="FFFFFF"/>
        <w:spacing w:after="45" w:line="300" w:lineRule="atLeast"/>
        <w:jc w:val="both"/>
        <w:rPr>
          <w:rFonts w:ascii="Arial" w:eastAsia="Times New Roman" w:hAnsi="Arial" w:cs="Arial"/>
          <w:color w:val="1A1C1E"/>
          <w:sz w:val="21"/>
          <w:szCs w:val="21"/>
          <w:lang w:eastAsia="fr-FR"/>
        </w:rPr>
        <w:pPrChange w:id="175" w:author="Jérôme RANDON" w:date="2025-10-26T17:12:00Z">
          <w:pPr>
            <w:numPr>
              <w:numId w:val="9"/>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Bouton "Mémoriser Spectre" :</w:t>
      </w:r>
      <w:r w:rsidRPr="002921F3">
        <w:rPr>
          <w:rFonts w:ascii="Arial" w:eastAsia="Times New Roman" w:hAnsi="Arial" w:cs="Arial"/>
          <w:color w:val="1A1C1E"/>
          <w:sz w:val="21"/>
          <w:szCs w:val="21"/>
          <w:lang w:eastAsia="fr-FR"/>
        </w:rPr>
        <w:t> En cliquant dessus, vous "photographiez" le spectre actuel. Il s'affichera alors en pointillés jaunes sur le graphique, superposé au spectre en temps réel. C'est extrêmement utile pour comparer un échantillon inconnu à une référence.</w:t>
      </w:r>
    </w:p>
    <w:p w14:paraId="6C4DB063" w14:textId="77777777" w:rsidR="002921F3" w:rsidRPr="002921F3" w:rsidRDefault="002921F3" w:rsidP="00A565B5">
      <w:pPr>
        <w:numPr>
          <w:ilvl w:val="0"/>
          <w:numId w:val="9"/>
        </w:numPr>
        <w:shd w:val="clear" w:color="auto" w:fill="FFFFFF"/>
        <w:spacing w:after="45" w:line="300" w:lineRule="atLeast"/>
        <w:jc w:val="both"/>
        <w:rPr>
          <w:rFonts w:ascii="Arial" w:eastAsia="Times New Roman" w:hAnsi="Arial" w:cs="Arial"/>
          <w:color w:val="1A1C1E"/>
          <w:sz w:val="21"/>
          <w:szCs w:val="21"/>
          <w:lang w:eastAsia="fr-FR"/>
        </w:rPr>
        <w:pPrChange w:id="176" w:author="Jérôme RANDON" w:date="2025-10-26T17:12:00Z">
          <w:pPr>
            <w:numPr>
              <w:numId w:val="9"/>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Score de Ressemblance :</w:t>
      </w:r>
      <w:r w:rsidRPr="002921F3">
        <w:rPr>
          <w:rFonts w:ascii="Arial" w:eastAsia="Times New Roman" w:hAnsi="Arial" w:cs="Arial"/>
          <w:color w:val="1A1C1E"/>
          <w:sz w:val="21"/>
          <w:szCs w:val="21"/>
          <w:lang w:eastAsia="fr-FR"/>
        </w:rPr>
        <w:t> Ce score, en pourcentage, vous dit à quel point la </w:t>
      </w:r>
      <w:r w:rsidRPr="002921F3">
        <w:rPr>
          <w:rFonts w:ascii="Arial" w:eastAsia="Times New Roman" w:hAnsi="Arial" w:cs="Arial"/>
          <w:i/>
          <w:iCs/>
          <w:color w:val="1A1C1E"/>
          <w:sz w:val="21"/>
          <w:szCs w:val="21"/>
          <w:lang w:eastAsia="fr-FR"/>
        </w:rPr>
        <w:t>forme</w:t>
      </w:r>
      <w:r w:rsidRPr="002921F3">
        <w:rPr>
          <w:rFonts w:ascii="Arial" w:eastAsia="Times New Roman" w:hAnsi="Arial" w:cs="Arial"/>
          <w:color w:val="1A1C1E"/>
          <w:sz w:val="21"/>
          <w:szCs w:val="21"/>
          <w:lang w:eastAsia="fr-FR"/>
        </w:rPr>
        <w:t> du spectre actuel ressemble à celle du spectre mémorisé. Un score de 100% signifie que les deux courbes sont parfaitement superposables. C'est un moyen mathématique (appelé similarité cosinus) de quantifier la ressemblance entre deux "signatures" spectrales.</w:t>
      </w:r>
    </w:p>
    <w:p w14:paraId="7B74C2B8" w14:textId="77777777" w:rsidR="002921F3" w:rsidRPr="002921F3" w:rsidRDefault="002921F3" w:rsidP="00A565B5">
      <w:pPr>
        <w:spacing w:after="0" w:line="240" w:lineRule="auto"/>
        <w:jc w:val="both"/>
        <w:rPr>
          <w:rFonts w:ascii="Times New Roman" w:eastAsia="Times New Roman" w:hAnsi="Times New Roman" w:cs="Times New Roman"/>
          <w:sz w:val="24"/>
          <w:szCs w:val="24"/>
          <w:lang w:eastAsia="fr-FR"/>
        </w:rPr>
        <w:pPrChange w:id="177" w:author="Jérôme RANDON" w:date="2025-10-26T17:12:00Z">
          <w:pPr>
            <w:spacing w:after="0" w:line="240" w:lineRule="auto"/>
          </w:pPr>
        </w:pPrChange>
      </w:pPr>
      <w:r w:rsidRPr="002921F3">
        <w:rPr>
          <w:rFonts w:ascii="Times New Roman" w:eastAsia="Times New Roman" w:hAnsi="Times New Roman" w:cs="Times New Roman"/>
          <w:sz w:val="24"/>
          <w:szCs w:val="24"/>
          <w:lang w:eastAsia="fr-FR"/>
        </w:rPr>
        <w:pict w14:anchorId="0F9A8862">
          <v:rect id="_x0000_i1031" style="width:475.2pt;height:1.5pt" o:hrpct="0" o:hralign="center" o:hrstd="t" o:hr="t" fillcolor="#a0a0a0" stroked="f"/>
        </w:pict>
      </w:r>
    </w:p>
    <w:p w14:paraId="495EF751" w14:textId="77777777"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178"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t>Page 6 : Identifier un Échantillon - La Base de Données</w:t>
      </w:r>
    </w:p>
    <w:p w14:paraId="5B42BC9C"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179"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lastRenderedPageBreak/>
        <w:t>Votre spectrophotomètre est fourni avec une base de données interne de spectres de référence (ici, des feuilles de plastique colorées de différents fabricants).</w:t>
      </w:r>
    </w:p>
    <w:p w14:paraId="6A9F2970" w14:textId="77777777" w:rsidR="00643306" w:rsidRDefault="002921F3" w:rsidP="00643306">
      <w:pPr>
        <w:pStyle w:val="Paragraphedeliste"/>
        <w:numPr>
          <w:ilvl w:val="1"/>
          <w:numId w:val="8"/>
        </w:numPr>
        <w:shd w:val="clear" w:color="auto" w:fill="FFFFFF"/>
        <w:spacing w:before="100" w:beforeAutospacing="1" w:after="270" w:line="300" w:lineRule="atLeast"/>
        <w:jc w:val="both"/>
        <w:rPr>
          <w:ins w:id="180" w:author="Jérôme RANDON" w:date="2025-10-26T17:22:00Z"/>
          <w:rFonts w:ascii="Arial" w:eastAsia="Times New Roman" w:hAnsi="Arial" w:cs="Arial"/>
          <w:b/>
          <w:bCs/>
          <w:color w:val="1A1C1E"/>
          <w:sz w:val="21"/>
          <w:szCs w:val="21"/>
          <w:lang w:eastAsia="fr-FR"/>
        </w:rPr>
      </w:pPr>
      <w:del w:id="181" w:author="Jérôme RANDON" w:date="2025-10-26T17:22:00Z">
        <w:r w:rsidRPr="00643306" w:rsidDel="00643306">
          <w:rPr>
            <w:rFonts w:ascii="Arial" w:eastAsia="Times New Roman" w:hAnsi="Arial" w:cs="Arial"/>
            <w:b/>
            <w:bCs/>
            <w:color w:val="1A1C1E"/>
            <w:sz w:val="21"/>
            <w:szCs w:val="21"/>
            <w:lang w:eastAsia="fr-FR"/>
            <w:rPrChange w:id="182" w:author="Jérôme RANDON" w:date="2025-10-26T17:22:00Z">
              <w:rPr>
                <w:lang w:eastAsia="fr-FR"/>
              </w:rPr>
            </w:rPrChange>
          </w:rPr>
          <w:delText xml:space="preserve">1. </w:delText>
        </w:r>
      </w:del>
      <w:r w:rsidRPr="00643306">
        <w:rPr>
          <w:rFonts w:ascii="Arial" w:eastAsia="Times New Roman" w:hAnsi="Arial" w:cs="Arial"/>
          <w:b/>
          <w:bCs/>
          <w:color w:val="1A1C1E"/>
          <w:sz w:val="21"/>
          <w:szCs w:val="21"/>
          <w:lang w:eastAsia="fr-FR"/>
          <w:rPrChange w:id="183" w:author="Jérôme RANDON" w:date="2025-10-26T17:22:00Z">
            <w:rPr>
              <w:lang w:eastAsia="fr-FR"/>
            </w:rPr>
          </w:rPrChange>
        </w:rPr>
        <w:t>Activer la Recherche</w:t>
      </w:r>
    </w:p>
    <w:p w14:paraId="2A4A92E0" w14:textId="61B01E3C" w:rsidR="002921F3" w:rsidRPr="00643306" w:rsidRDefault="002921F3" w:rsidP="00643306">
      <w:pPr>
        <w:shd w:val="clear" w:color="auto" w:fill="FFFFFF"/>
        <w:spacing w:before="100" w:beforeAutospacing="1" w:after="270" w:line="300" w:lineRule="atLeast"/>
        <w:ind w:left="1080"/>
        <w:jc w:val="both"/>
        <w:rPr>
          <w:rFonts w:ascii="Arial" w:eastAsia="Times New Roman" w:hAnsi="Arial" w:cs="Arial"/>
          <w:b/>
          <w:bCs/>
          <w:color w:val="1A1C1E"/>
          <w:sz w:val="21"/>
          <w:szCs w:val="21"/>
          <w:lang w:eastAsia="fr-FR"/>
          <w:rPrChange w:id="184" w:author="Jérôme RANDON" w:date="2025-10-26T17:22:00Z">
            <w:rPr>
              <w:lang w:eastAsia="fr-FR"/>
            </w:rPr>
          </w:rPrChange>
        </w:rPr>
        <w:pPrChange w:id="185" w:author="Jérôme RANDON" w:date="2025-10-26T17:22:00Z">
          <w:pPr>
            <w:shd w:val="clear" w:color="auto" w:fill="FFFFFF"/>
            <w:spacing w:before="100" w:beforeAutospacing="1" w:after="270" w:line="300" w:lineRule="atLeast"/>
          </w:pPr>
        </w:pPrChange>
      </w:pPr>
      <w:del w:id="186" w:author="Jérôme RANDON" w:date="2025-10-26T17:22:00Z">
        <w:r w:rsidRPr="00643306" w:rsidDel="00643306">
          <w:rPr>
            <w:rFonts w:ascii="Arial" w:eastAsia="Times New Roman" w:hAnsi="Arial" w:cs="Arial"/>
            <w:color w:val="1A1C1E"/>
            <w:sz w:val="21"/>
            <w:szCs w:val="21"/>
            <w:lang w:eastAsia="fr-FR"/>
            <w:rPrChange w:id="187" w:author="Jérôme RANDON" w:date="2025-10-26T17:22:00Z">
              <w:rPr>
                <w:lang w:eastAsia="fr-FR"/>
              </w:rPr>
            </w:rPrChange>
          </w:rPr>
          <w:br/>
        </w:r>
      </w:del>
      <w:r w:rsidRPr="00643306">
        <w:rPr>
          <w:rFonts w:ascii="Arial" w:eastAsia="Times New Roman" w:hAnsi="Arial" w:cs="Arial"/>
          <w:color w:val="1A1C1E"/>
          <w:sz w:val="21"/>
          <w:szCs w:val="21"/>
          <w:lang w:eastAsia="fr-FR"/>
          <w:rPrChange w:id="188" w:author="Jérôme RANDON" w:date="2025-10-26T17:22:00Z">
            <w:rPr>
              <w:lang w:eastAsia="fr-FR"/>
            </w:rPr>
          </w:rPrChange>
        </w:rPr>
        <w:t>Sous le graphique, cochez la case </w:t>
      </w:r>
      <w:r w:rsidRPr="00643306">
        <w:rPr>
          <w:rFonts w:ascii="Arial" w:eastAsia="Times New Roman" w:hAnsi="Arial" w:cs="Arial"/>
          <w:b/>
          <w:bCs/>
          <w:color w:val="1A1C1E"/>
          <w:sz w:val="21"/>
          <w:szCs w:val="21"/>
          <w:lang w:eastAsia="fr-FR"/>
          <w:rPrChange w:id="189" w:author="Jérôme RANDON" w:date="2025-10-26T17:22:00Z">
            <w:rPr>
              <w:b/>
              <w:bCs/>
              <w:lang w:eastAsia="fr-FR"/>
            </w:rPr>
          </w:rPrChange>
        </w:rPr>
        <w:t>"Rechercher dans la base de données"</w:t>
      </w:r>
      <w:r w:rsidRPr="00643306">
        <w:rPr>
          <w:rFonts w:ascii="Arial" w:eastAsia="Times New Roman" w:hAnsi="Arial" w:cs="Arial"/>
          <w:color w:val="1A1C1E"/>
          <w:sz w:val="21"/>
          <w:szCs w:val="21"/>
          <w:lang w:eastAsia="fr-FR"/>
          <w:rPrChange w:id="190" w:author="Jérôme RANDON" w:date="2025-10-26T17:22:00Z">
            <w:rPr>
              <w:lang w:eastAsia="fr-FR"/>
            </w:rPr>
          </w:rPrChange>
        </w:rPr>
        <w:t>. Un tableau apparaît.</w:t>
      </w:r>
    </w:p>
    <w:p w14:paraId="4D6B90DE" w14:textId="32A16965" w:rsidR="00643306" w:rsidRPr="00643306" w:rsidRDefault="002921F3" w:rsidP="00643306">
      <w:pPr>
        <w:pStyle w:val="Paragraphedeliste"/>
        <w:numPr>
          <w:ilvl w:val="1"/>
          <w:numId w:val="8"/>
        </w:numPr>
        <w:shd w:val="clear" w:color="auto" w:fill="FFFFFF"/>
        <w:spacing w:before="100" w:beforeAutospacing="1" w:after="270" w:line="300" w:lineRule="atLeast"/>
        <w:jc w:val="both"/>
        <w:rPr>
          <w:ins w:id="191" w:author="Jérôme RANDON" w:date="2025-10-26T17:22:00Z"/>
          <w:rFonts w:ascii="Arial" w:eastAsia="Times New Roman" w:hAnsi="Arial" w:cs="Arial"/>
          <w:b/>
          <w:bCs/>
          <w:color w:val="1A1C1E"/>
          <w:sz w:val="21"/>
          <w:szCs w:val="21"/>
          <w:lang w:eastAsia="fr-FR"/>
          <w:rPrChange w:id="192" w:author="Jérôme RANDON" w:date="2025-10-26T17:22:00Z">
            <w:rPr>
              <w:ins w:id="193" w:author="Jérôme RANDON" w:date="2025-10-26T17:22:00Z"/>
              <w:lang w:eastAsia="fr-FR"/>
            </w:rPr>
          </w:rPrChange>
        </w:rPr>
        <w:pPrChange w:id="194" w:author="Jérôme RANDON" w:date="2025-10-26T17:22:00Z">
          <w:pPr>
            <w:shd w:val="clear" w:color="auto" w:fill="FFFFFF"/>
            <w:spacing w:before="100" w:beforeAutospacing="1" w:after="270" w:line="300" w:lineRule="atLeast"/>
            <w:jc w:val="both"/>
          </w:pPr>
        </w:pPrChange>
      </w:pPr>
      <w:del w:id="195" w:author="Jérôme RANDON" w:date="2025-10-26T17:22:00Z">
        <w:r w:rsidRPr="00643306" w:rsidDel="00643306">
          <w:rPr>
            <w:rFonts w:ascii="Arial" w:eastAsia="Times New Roman" w:hAnsi="Arial" w:cs="Arial"/>
            <w:b/>
            <w:bCs/>
            <w:color w:val="1A1C1E"/>
            <w:sz w:val="21"/>
            <w:szCs w:val="21"/>
            <w:lang w:eastAsia="fr-FR"/>
            <w:rPrChange w:id="196" w:author="Jérôme RANDON" w:date="2025-10-26T17:22:00Z">
              <w:rPr>
                <w:lang w:eastAsia="fr-FR"/>
              </w:rPr>
            </w:rPrChange>
          </w:rPr>
          <w:delText xml:space="preserve">2. </w:delText>
        </w:r>
      </w:del>
      <w:r w:rsidRPr="00643306">
        <w:rPr>
          <w:rFonts w:ascii="Arial" w:eastAsia="Times New Roman" w:hAnsi="Arial" w:cs="Arial"/>
          <w:b/>
          <w:bCs/>
          <w:color w:val="1A1C1E"/>
          <w:sz w:val="21"/>
          <w:szCs w:val="21"/>
          <w:lang w:eastAsia="fr-FR"/>
          <w:rPrChange w:id="197" w:author="Jérôme RANDON" w:date="2025-10-26T17:22:00Z">
            <w:rPr>
              <w:lang w:eastAsia="fr-FR"/>
            </w:rPr>
          </w:rPrChange>
        </w:rPr>
        <w:t>Le Tableau de Résultats</w:t>
      </w:r>
    </w:p>
    <w:p w14:paraId="09F16BED" w14:textId="57041D59" w:rsidR="002921F3" w:rsidRPr="00643306" w:rsidRDefault="002921F3" w:rsidP="00643306">
      <w:pPr>
        <w:shd w:val="clear" w:color="auto" w:fill="FFFFFF"/>
        <w:spacing w:before="100" w:beforeAutospacing="1" w:after="270" w:line="300" w:lineRule="atLeast"/>
        <w:ind w:left="1080"/>
        <w:jc w:val="both"/>
        <w:rPr>
          <w:rFonts w:ascii="Arial" w:eastAsia="Times New Roman" w:hAnsi="Arial" w:cs="Arial"/>
          <w:color w:val="1A1C1E"/>
          <w:sz w:val="21"/>
          <w:szCs w:val="21"/>
          <w:lang w:eastAsia="fr-FR"/>
          <w:rPrChange w:id="198" w:author="Jérôme RANDON" w:date="2025-10-26T17:22:00Z">
            <w:rPr>
              <w:lang w:eastAsia="fr-FR"/>
            </w:rPr>
          </w:rPrChange>
        </w:rPr>
        <w:pPrChange w:id="199" w:author="Jérôme RANDON" w:date="2025-10-26T17:22:00Z">
          <w:pPr>
            <w:shd w:val="clear" w:color="auto" w:fill="FFFFFF"/>
            <w:spacing w:before="100" w:beforeAutospacing="1" w:after="270" w:line="300" w:lineRule="atLeast"/>
          </w:pPr>
        </w:pPrChange>
      </w:pPr>
      <w:del w:id="200" w:author="Jérôme RANDON" w:date="2025-10-26T17:22:00Z">
        <w:r w:rsidRPr="00643306" w:rsidDel="00643306">
          <w:rPr>
            <w:rFonts w:ascii="Arial" w:eastAsia="Times New Roman" w:hAnsi="Arial" w:cs="Arial"/>
            <w:color w:val="1A1C1E"/>
            <w:sz w:val="21"/>
            <w:szCs w:val="21"/>
            <w:lang w:eastAsia="fr-FR"/>
            <w:rPrChange w:id="201" w:author="Jérôme RANDON" w:date="2025-10-26T17:22:00Z">
              <w:rPr>
                <w:lang w:eastAsia="fr-FR"/>
              </w:rPr>
            </w:rPrChange>
          </w:rPr>
          <w:br/>
        </w:r>
      </w:del>
      <w:r w:rsidRPr="00643306">
        <w:rPr>
          <w:rFonts w:ascii="Arial" w:eastAsia="Times New Roman" w:hAnsi="Arial" w:cs="Arial"/>
          <w:color w:val="1A1C1E"/>
          <w:sz w:val="21"/>
          <w:szCs w:val="21"/>
          <w:lang w:eastAsia="fr-FR"/>
          <w:rPrChange w:id="202" w:author="Jérôme RANDON" w:date="2025-10-26T17:22:00Z">
            <w:rPr>
              <w:lang w:eastAsia="fr-FR"/>
            </w:rPr>
          </w:rPrChange>
        </w:rPr>
        <w:t>Ce tableau compare en permanence le spectre de votre échantillon à tous les spectres de la base de données. Il vous affiche les 5 correspondances les plus probables, classées par ordre de score.</w:t>
      </w:r>
    </w:p>
    <w:p w14:paraId="0DC620B1" w14:textId="77777777" w:rsidR="002921F3" w:rsidRPr="002921F3" w:rsidRDefault="002921F3" w:rsidP="00A565B5">
      <w:pPr>
        <w:numPr>
          <w:ilvl w:val="0"/>
          <w:numId w:val="10"/>
        </w:numPr>
        <w:shd w:val="clear" w:color="auto" w:fill="FFFFFF"/>
        <w:spacing w:after="45" w:line="300" w:lineRule="atLeast"/>
        <w:jc w:val="both"/>
        <w:rPr>
          <w:rFonts w:ascii="Arial" w:eastAsia="Times New Roman" w:hAnsi="Arial" w:cs="Arial"/>
          <w:color w:val="1A1C1E"/>
          <w:sz w:val="21"/>
          <w:szCs w:val="21"/>
          <w:lang w:eastAsia="fr-FR"/>
        </w:rPr>
        <w:pPrChange w:id="203" w:author="Jérôme RANDON" w:date="2025-10-26T17:12:00Z">
          <w:pPr>
            <w:numPr>
              <w:numId w:val="10"/>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Rang :</w:t>
      </w:r>
      <w:r w:rsidRPr="002921F3">
        <w:rPr>
          <w:rFonts w:ascii="Arial" w:eastAsia="Times New Roman" w:hAnsi="Arial" w:cs="Arial"/>
          <w:color w:val="1A1C1E"/>
          <w:sz w:val="21"/>
          <w:szCs w:val="21"/>
          <w:lang w:eastAsia="fr-FR"/>
        </w:rPr>
        <w:t> La position dans le classement.</w:t>
      </w:r>
    </w:p>
    <w:p w14:paraId="04E0E59E" w14:textId="77777777" w:rsidR="002921F3" w:rsidRPr="002921F3" w:rsidRDefault="002921F3" w:rsidP="00A565B5">
      <w:pPr>
        <w:numPr>
          <w:ilvl w:val="0"/>
          <w:numId w:val="10"/>
        </w:numPr>
        <w:shd w:val="clear" w:color="auto" w:fill="FFFFFF"/>
        <w:spacing w:after="45" w:line="300" w:lineRule="atLeast"/>
        <w:jc w:val="both"/>
        <w:rPr>
          <w:rFonts w:ascii="Arial" w:eastAsia="Times New Roman" w:hAnsi="Arial" w:cs="Arial"/>
          <w:color w:val="1A1C1E"/>
          <w:sz w:val="21"/>
          <w:szCs w:val="21"/>
          <w:lang w:eastAsia="fr-FR"/>
        </w:rPr>
        <w:pPrChange w:id="204" w:author="Jérôme RANDON" w:date="2025-10-26T17:12:00Z">
          <w:pPr>
            <w:numPr>
              <w:numId w:val="10"/>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Fournisseur / Couleur :</w:t>
      </w:r>
      <w:r w:rsidRPr="002921F3">
        <w:rPr>
          <w:rFonts w:ascii="Arial" w:eastAsia="Times New Roman" w:hAnsi="Arial" w:cs="Arial"/>
          <w:color w:val="1A1C1E"/>
          <w:sz w:val="21"/>
          <w:szCs w:val="21"/>
          <w:lang w:eastAsia="fr-FR"/>
        </w:rPr>
        <w:t> L'identité de l'échantillon de référence.</w:t>
      </w:r>
    </w:p>
    <w:p w14:paraId="42D5A488" w14:textId="77777777" w:rsidR="002921F3" w:rsidRPr="002921F3" w:rsidRDefault="002921F3" w:rsidP="00A565B5">
      <w:pPr>
        <w:numPr>
          <w:ilvl w:val="0"/>
          <w:numId w:val="10"/>
        </w:numPr>
        <w:shd w:val="clear" w:color="auto" w:fill="FFFFFF"/>
        <w:spacing w:after="45" w:line="300" w:lineRule="atLeast"/>
        <w:jc w:val="both"/>
        <w:rPr>
          <w:rFonts w:ascii="Arial" w:eastAsia="Times New Roman" w:hAnsi="Arial" w:cs="Arial"/>
          <w:color w:val="1A1C1E"/>
          <w:sz w:val="21"/>
          <w:szCs w:val="21"/>
          <w:lang w:eastAsia="fr-FR"/>
        </w:rPr>
        <w:pPrChange w:id="205" w:author="Jérôme RANDON" w:date="2025-10-26T17:12:00Z">
          <w:pPr>
            <w:numPr>
              <w:numId w:val="10"/>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Score :</w:t>
      </w:r>
      <w:r w:rsidRPr="002921F3">
        <w:rPr>
          <w:rFonts w:ascii="Arial" w:eastAsia="Times New Roman" w:hAnsi="Arial" w:cs="Arial"/>
          <w:color w:val="1A1C1E"/>
          <w:sz w:val="21"/>
          <w:szCs w:val="21"/>
          <w:lang w:eastAsia="fr-FR"/>
        </w:rPr>
        <w:t> Le score de ressemblance (similaire à celui du spectre mémorisé).</w:t>
      </w:r>
    </w:p>
    <w:p w14:paraId="1915CFD9" w14:textId="4010E614" w:rsidR="002921F3" w:rsidRPr="002F14F2" w:rsidRDefault="002F14F2" w:rsidP="002F14F2">
      <w:pPr>
        <w:shd w:val="clear" w:color="auto" w:fill="FFFFFF"/>
        <w:spacing w:before="100" w:beforeAutospacing="1" w:after="270" w:line="300" w:lineRule="atLeast"/>
        <w:jc w:val="both"/>
        <w:rPr>
          <w:rFonts w:ascii="Arial" w:eastAsia="Times New Roman" w:hAnsi="Arial" w:cs="Arial"/>
          <w:color w:val="1A1C1E"/>
          <w:sz w:val="21"/>
          <w:szCs w:val="21"/>
          <w:lang w:eastAsia="fr-FR"/>
          <w:rPrChange w:id="206" w:author="Jérôme RANDON" w:date="2025-10-26T17:23:00Z">
            <w:rPr>
              <w:rFonts w:ascii="Arial" w:hAnsi="Arial" w:cs="Arial"/>
              <w:sz w:val="21"/>
              <w:szCs w:val="21"/>
              <w:lang w:eastAsia="fr-FR"/>
            </w:rPr>
          </w:rPrChange>
        </w:rPr>
        <w:pPrChange w:id="207" w:author="Jérôme RANDON" w:date="2025-10-26T17:23:00Z">
          <w:pPr>
            <w:shd w:val="clear" w:color="auto" w:fill="FFFFFF"/>
            <w:spacing w:before="100" w:beforeAutospacing="1" w:after="270" w:line="300" w:lineRule="atLeast"/>
          </w:pPr>
        </w:pPrChange>
      </w:pPr>
      <w:ins w:id="208" w:author="Jérôme RANDON" w:date="2025-10-26T17:23:00Z">
        <w:r w:rsidRPr="002F14F2">
          <w:rPr>
            <w:bdr w:val="single" w:sz="6" w:space="0" w:color="FFFFFF" w:frame="1"/>
            <w:lang w:eastAsia="fr-FR"/>
          </w:rPr>
          <w:drawing>
            <wp:inline distT="0" distB="0" distL="0" distR="0" wp14:anchorId="47189AB3" wp14:editId="54632355">
              <wp:extent cx="5645206" cy="1443037"/>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54867" cy="1445507"/>
                      </a:xfrm>
                      <a:prstGeom prst="rect">
                        <a:avLst/>
                      </a:prstGeom>
                    </pic:spPr>
                  </pic:pic>
                </a:graphicData>
              </a:graphic>
            </wp:inline>
          </w:drawing>
        </w:r>
        <w:r w:rsidRPr="002F14F2" w:rsidDel="002F14F2">
          <w:rPr>
            <w:rFonts w:ascii="Courier New" w:eastAsia="Times New Roman" w:hAnsi="Courier New" w:cs="Courier New"/>
            <w:color w:val="1A1C1E"/>
            <w:sz w:val="20"/>
            <w:szCs w:val="20"/>
            <w:bdr w:val="single" w:sz="6" w:space="0" w:color="FFFFFF" w:frame="1"/>
            <w:lang w:eastAsia="fr-FR"/>
            <w:rPrChange w:id="209" w:author="Jérôme RANDON" w:date="2025-10-26T17:23:00Z">
              <w:rPr>
                <w:bdr w:val="single" w:sz="6" w:space="0" w:color="FFFFFF" w:frame="1"/>
                <w:lang w:eastAsia="fr-FR"/>
              </w:rPr>
            </w:rPrChange>
          </w:rPr>
          <w:t xml:space="preserve"> </w:t>
        </w:r>
      </w:ins>
      <w:del w:id="210" w:author="Jérôme RANDON" w:date="2025-10-26T17:23:00Z">
        <w:r w:rsidR="002921F3" w:rsidRPr="002F14F2" w:rsidDel="002F14F2">
          <w:rPr>
            <w:rFonts w:ascii="Courier New" w:eastAsia="Times New Roman" w:hAnsi="Courier New" w:cs="Courier New"/>
            <w:color w:val="1A1C1E"/>
            <w:sz w:val="20"/>
            <w:szCs w:val="20"/>
            <w:bdr w:val="single" w:sz="6" w:space="0" w:color="FFFFFF" w:frame="1"/>
            <w:lang w:eastAsia="fr-FR"/>
            <w:rPrChange w:id="211" w:author="Jérôme RANDON" w:date="2025-10-26T17:23:00Z">
              <w:rPr>
                <w:bdr w:val="single" w:sz="6" w:space="0" w:color="FFFFFF" w:frame="1"/>
                <w:lang w:eastAsia="fr-FR"/>
              </w:rPr>
            </w:rPrChange>
          </w:rPr>
          <w:delText>[Capture d'écran de la partie inférieure de l'application, montrant la case de recherche cochée et le tableau des correspondances rempli.]</w:delText>
        </w:r>
      </w:del>
    </w:p>
    <w:p w14:paraId="4EAD65CB" w14:textId="6D26F17D" w:rsidR="002F14F2" w:rsidRPr="002F14F2" w:rsidRDefault="002921F3" w:rsidP="002F14F2">
      <w:pPr>
        <w:pStyle w:val="Paragraphedeliste"/>
        <w:numPr>
          <w:ilvl w:val="1"/>
          <w:numId w:val="8"/>
        </w:numPr>
        <w:shd w:val="clear" w:color="auto" w:fill="FFFFFF"/>
        <w:spacing w:before="100" w:beforeAutospacing="1" w:after="270" w:line="300" w:lineRule="atLeast"/>
        <w:jc w:val="both"/>
        <w:rPr>
          <w:ins w:id="212" w:author="Jérôme RANDON" w:date="2025-10-26T17:23:00Z"/>
          <w:rFonts w:ascii="Arial" w:eastAsia="Times New Roman" w:hAnsi="Arial" w:cs="Arial"/>
          <w:b/>
          <w:bCs/>
          <w:color w:val="1A1C1E"/>
          <w:sz w:val="21"/>
          <w:szCs w:val="21"/>
          <w:lang w:eastAsia="fr-FR"/>
          <w:rPrChange w:id="213" w:author="Jérôme RANDON" w:date="2025-10-26T17:23:00Z">
            <w:rPr>
              <w:ins w:id="214" w:author="Jérôme RANDON" w:date="2025-10-26T17:23:00Z"/>
              <w:lang w:eastAsia="fr-FR"/>
            </w:rPr>
          </w:rPrChange>
        </w:rPr>
        <w:pPrChange w:id="215" w:author="Jérôme RANDON" w:date="2025-10-26T17:23:00Z">
          <w:pPr>
            <w:shd w:val="clear" w:color="auto" w:fill="FFFFFF"/>
            <w:spacing w:before="100" w:beforeAutospacing="1" w:after="270" w:line="300" w:lineRule="atLeast"/>
            <w:jc w:val="both"/>
          </w:pPr>
        </w:pPrChange>
      </w:pPr>
      <w:del w:id="216" w:author="Jérôme RANDON" w:date="2025-10-26T17:23:00Z">
        <w:r w:rsidRPr="002F14F2" w:rsidDel="002F14F2">
          <w:rPr>
            <w:rFonts w:ascii="Arial" w:eastAsia="Times New Roman" w:hAnsi="Arial" w:cs="Arial"/>
            <w:b/>
            <w:bCs/>
            <w:color w:val="1A1C1E"/>
            <w:sz w:val="21"/>
            <w:szCs w:val="21"/>
            <w:lang w:eastAsia="fr-FR"/>
            <w:rPrChange w:id="217" w:author="Jérôme RANDON" w:date="2025-10-26T17:23:00Z">
              <w:rPr>
                <w:lang w:eastAsia="fr-FR"/>
              </w:rPr>
            </w:rPrChange>
          </w:rPr>
          <w:delText xml:space="preserve">3. </w:delText>
        </w:r>
      </w:del>
      <w:r w:rsidRPr="002F14F2">
        <w:rPr>
          <w:rFonts w:ascii="Arial" w:eastAsia="Times New Roman" w:hAnsi="Arial" w:cs="Arial"/>
          <w:b/>
          <w:bCs/>
          <w:color w:val="1A1C1E"/>
          <w:sz w:val="21"/>
          <w:szCs w:val="21"/>
          <w:lang w:eastAsia="fr-FR"/>
          <w:rPrChange w:id="218" w:author="Jérôme RANDON" w:date="2025-10-26T17:23:00Z">
            <w:rPr>
              <w:lang w:eastAsia="fr-FR"/>
            </w:rPr>
          </w:rPrChange>
        </w:rPr>
        <w:t>Comparaison Visuelle</w:t>
      </w:r>
    </w:p>
    <w:p w14:paraId="74D37485" w14:textId="00DB2C64" w:rsidR="002921F3" w:rsidRPr="002F14F2" w:rsidRDefault="002921F3" w:rsidP="002F14F2">
      <w:pPr>
        <w:shd w:val="clear" w:color="auto" w:fill="FFFFFF"/>
        <w:spacing w:before="100" w:beforeAutospacing="1" w:after="270" w:line="300" w:lineRule="atLeast"/>
        <w:ind w:left="1080"/>
        <w:jc w:val="both"/>
        <w:rPr>
          <w:rFonts w:ascii="Arial" w:eastAsia="Times New Roman" w:hAnsi="Arial" w:cs="Arial"/>
          <w:color w:val="1A1C1E"/>
          <w:sz w:val="21"/>
          <w:szCs w:val="21"/>
          <w:lang w:eastAsia="fr-FR"/>
          <w:rPrChange w:id="219" w:author="Jérôme RANDON" w:date="2025-10-26T17:23:00Z">
            <w:rPr>
              <w:lang w:eastAsia="fr-FR"/>
            </w:rPr>
          </w:rPrChange>
        </w:rPr>
        <w:pPrChange w:id="220" w:author="Jérôme RANDON" w:date="2025-10-26T17:23:00Z">
          <w:pPr>
            <w:shd w:val="clear" w:color="auto" w:fill="FFFFFF"/>
            <w:spacing w:before="100" w:beforeAutospacing="1" w:after="270" w:line="300" w:lineRule="atLeast"/>
          </w:pPr>
        </w:pPrChange>
      </w:pPr>
      <w:del w:id="221" w:author="Jérôme RANDON" w:date="2025-10-26T17:23:00Z">
        <w:r w:rsidRPr="002F14F2" w:rsidDel="002F14F2">
          <w:rPr>
            <w:rFonts w:ascii="Arial" w:eastAsia="Times New Roman" w:hAnsi="Arial" w:cs="Arial"/>
            <w:color w:val="1A1C1E"/>
            <w:sz w:val="21"/>
            <w:szCs w:val="21"/>
            <w:lang w:eastAsia="fr-FR"/>
            <w:rPrChange w:id="222" w:author="Jérôme RANDON" w:date="2025-10-26T17:23:00Z">
              <w:rPr>
                <w:lang w:eastAsia="fr-FR"/>
              </w:rPr>
            </w:rPrChange>
          </w:rPr>
          <w:br/>
        </w:r>
      </w:del>
      <w:r w:rsidRPr="002F14F2">
        <w:rPr>
          <w:rFonts w:ascii="Arial" w:eastAsia="Times New Roman" w:hAnsi="Arial" w:cs="Arial"/>
          <w:color w:val="1A1C1E"/>
          <w:sz w:val="21"/>
          <w:szCs w:val="21"/>
          <w:lang w:eastAsia="fr-FR"/>
          <w:rPrChange w:id="223" w:author="Jérôme RANDON" w:date="2025-10-26T17:23:00Z">
            <w:rPr>
              <w:lang w:eastAsia="fr-FR"/>
            </w:rPr>
          </w:rPrChange>
        </w:rPr>
        <w:t>Cliquez sur une ligne du tableau. Magique ! Le spectre de cette référence s'affiche en pointillés cyan sur le graphique principal. Vous pouvez ainsi comparer visuellement votre mesure avec le meilleur résultat de la base de données. Pour désélectionner, cliquez sur l'en-tête du tableau.</w:t>
      </w:r>
    </w:p>
    <w:p w14:paraId="6F2A1776"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224"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Cette fonctionnalité transforme votre appareil en un outil d'identification. Si vous avez une feuille de plastique inconnue, vous pouvez potentiellement retrouver son origine et sa couleur exacte grâce à cette recherche.</w:t>
      </w:r>
    </w:p>
    <w:p w14:paraId="3CD30187" w14:textId="77777777" w:rsidR="002921F3" w:rsidRPr="002921F3" w:rsidRDefault="002921F3" w:rsidP="00A565B5">
      <w:pPr>
        <w:spacing w:after="0" w:line="240" w:lineRule="auto"/>
        <w:jc w:val="both"/>
        <w:rPr>
          <w:rFonts w:ascii="Times New Roman" w:eastAsia="Times New Roman" w:hAnsi="Times New Roman" w:cs="Times New Roman"/>
          <w:sz w:val="24"/>
          <w:szCs w:val="24"/>
          <w:lang w:eastAsia="fr-FR"/>
        </w:rPr>
        <w:pPrChange w:id="225" w:author="Jérôme RANDON" w:date="2025-10-26T17:12:00Z">
          <w:pPr>
            <w:spacing w:after="0" w:line="240" w:lineRule="auto"/>
          </w:pPr>
        </w:pPrChange>
      </w:pPr>
      <w:r w:rsidRPr="002921F3">
        <w:rPr>
          <w:rFonts w:ascii="Times New Roman" w:eastAsia="Times New Roman" w:hAnsi="Times New Roman" w:cs="Times New Roman"/>
          <w:sz w:val="24"/>
          <w:szCs w:val="24"/>
          <w:lang w:eastAsia="fr-FR"/>
        </w:rPr>
        <w:pict w14:anchorId="366EE06F">
          <v:rect id="_x0000_i1032" style="width:475.2pt;height:1.5pt" o:hrpct="0" o:hralign="center" o:hrstd="t" o:hr="t" fillcolor="#a0a0a0" stroked="f"/>
        </w:pict>
      </w:r>
    </w:p>
    <w:p w14:paraId="51FE4653" w14:textId="77777777" w:rsidR="002F14F2" w:rsidRDefault="002F14F2">
      <w:pPr>
        <w:rPr>
          <w:ins w:id="226" w:author="Jérôme RANDON" w:date="2025-10-26T17:24:00Z"/>
          <w:rFonts w:ascii="Arial" w:eastAsia="Times New Roman" w:hAnsi="Arial" w:cs="Arial"/>
          <w:b/>
          <w:bCs/>
          <w:color w:val="1A1C1E"/>
          <w:sz w:val="24"/>
          <w:szCs w:val="24"/>
          <w:lang w:eastAsia="fr-FR"/>
        </w:rPr>
      </w:pPr>
      <w:ins w:id="227" w:author="Jérôme RANDON" w:date="2025-10-26T17:24:00Z">
        <w:r>
          <w:rPr>
            <w:rFonts w:ascii="Arial" w:eastAsia="Times New Roman" w:hAnsi="Arial" w:cs="Arial"/>
            <w:b/>
            <w:bCs/>
            <w:color w:val="1A1C1E"/>
            <w:sz w:val="24"/>
            <w:szCs w:val="24"/>
            <w:lang w:eastAsia="fr-FR"/>
          </w:rPr>
          <w:br w:type="page"/>
        </w:r>
      </w:ins>
    </w:p>
    <w:p w14:paraId="05EE7508" w14:textId="14BA8147"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228"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lastRenderedPageBreak/>
        <w:t>Page 7 : Voir la Couleur - L'Approximation Visuelle</w:t>
      </w:r>
    </w:p>
    <w:p w14:paraId="280C7758"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229"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Un spectre, c'est un peu abstrait. Et si on pouvait "voir" la couleur correspondante ?</w:t>
      </w:r>
    </w:p>
    <w:p w14:paraId="0BC737B4" w14:textId="74B0A9D0" w:rsidR="002F14F2" w:rsidRPr="002F14F2" w:rsidRDefault="002921F3" w:rsidP="002F14F2">
      <w:pPr>
        <w:pStyle w:val="Paragraphedeliste"/>
        <w:numPr>
          <w:ilvl w:val="1"/>
          <w:numId w:val="10"/>
        </w:numPr>
        <w:shd w:val="clear" w:color="auto" w:fill="FFFFFF"/>
        <w:spacing w:before="100" w:beforeAutospacing="1" w:after="270" w:line="300" w:lineRule="atLeast"/>
        <w:ind w:left="426"/>
        <w:jc w:val="both"/>
        <w:rPr>
          <w:ins w:id="230" w:author="Jérôme RANDON" w:date="2025-10-26T17:24:00Z"/>
          <w:rFonts w:ascii="Arial" w:eastAsia="Times New Roman" w:hAnsi="Arial" w:cs="Arial"/>
          <w:b/>
          <w:bCs/>
          <w:color w:val="1A1C1E"/>
          <w:sz w:val="21"/>
          <w:szCs w:val="21"/>
          <w:lang w:eastAsia="fr-FR"/>
          <w:rPrChange w:id="231" w:author="Jérôme RANDON" w:date="2025-10-26T17:24:00Z">
            <w:rPr>
              <w:ins w:id="232" w:author="Jérôme RANDON" w:date="2025-10-26T17:24:00Z"/>
              <w:lang w:eastAsia="fr-FR"/>
            </w:rPr>
          </w:rPrChange>
        </w:rPr>
        <w:pPrChange w:id="233" w:author="Jérôme RANDON" w:date="2025-10-26T17:27:00Z">
          <w:pPr>
            <w:shd w:val="clear" w:color="auto" w:fill="FFFFFF"/>
            <w:spacing w:before="100" w:beforeAutospacing="1" w:after="270" w:line="300" w:lineRule="atLeast"/>
            <w:jc w:val="both"/>
          </w:pPr>
        </w:pPrChange>
      </w:pPr>
      <w:del w:id="234" w:author="Jérôme RANDON" w:date="2025-10-26T17:24:00Z">
        <w:r w:rsidRPr="002F14F2" w:rsidDel="002F14F2">
          <w:rPr>
            <w:rFonts w:ascii="Arial" w:eastAsia="Times New Roman" w:hAnsi="Arial" w:cs="Arial"/>
            <w:b/>
            <w:bCs/>
            <w:color w:val="1A1C1E"/>
            <w:sz w:val="21"/>
            <w:szCs w:val="21"/>
            <w:lang w:eastAsia="fr-FR"/>
            <w:rPrChange w:id="235" w:author="Jérôme RANDON" w:date="2025-10-26T17:24:00Z">
              <w:rPr>
                <w:lang w:eastAsia="fr-FR"/>
              </w:rPr>
            </w:rPrChange>
          </w:rPr>
          <w:delText xml:space="preserve">1. </w:delText>
        </w:r>
      </w:del>
      <w:r w:rsidRPr="002F14F2">
        <w:rPr>
          <w:rFonts w:ascii="Arial" w:eastAsia="Times New Roman" w:hAnsi="Arial" w:cs="Arial"/>
          <w:b/>
          <w:bCs/>
          <w:color w:val="1A1C1E"/>
          <w:sz w:val="21"/>
          <w:szCs w:val="21"/>
          <w:lang w:eastAsia="fr-FR"/>
          <w:rPrChange w:id="236" w:author="Jérôme RANDON" w:date="2025-10-26T17:24:00Z">
            <w:rPr>
              <w:lang w:eastAsia="fr-FR"/>
            </w:rPr>
          </w:rPrChange>
        </w:rPr>
        <w:t>Activer la Fonctionnalité</w:t>
      </w:r>
    </w:p>
    <w:p w14:paraId="014B30BB" w14:textId="22DCCD93" w:rsidR="002921F3" w:rsidRPr="002F14F2" w:rsidRDefault="002921F3" w:rsidP="002F14F2">
      <w:pPr>
        <w:shd w:val="clear" w:color="auto" w:fill="FFFFFF"/>
        <w:spacing w:before="100" w:beforeAutospacing="1" w:after="270" w:line="300" w:lineRule="atLeast"/>
        <w:ind w:left="708" w:firstLine="708"/>
        <w:jc w:val="both"/>
        <w:rPr>
          <w:rFonts w:ascii="Arial" w:eastAsia="Times New Roman" w:hAnsi="Arial" w:cs="Arial"/>
          <w:color w:val="1A1C1E"/>
          <w:sz w:val="21"/>
          <w:szCs w:val="21"/>
          <w:lang w:eastAsia="fr-FR"/>
          <w:rPrChange w:id="237" w:author="Jérôme RANDON" w:date="2025-10-26T17:24:00Z">
            <w:rPr>
              <w:lang w:eastAsia="fr-FR"/>
            </w:rPr>
          </w:rPrChange>
        </w:rPr>
        <w:pPrChange w:id="238" w:author="Jérôme RANDON" w:date="2025-10-26T17:24:00Z">
          <w:pPr>
            <w:shd w:val="clear" w:color="auto" w:fill="FFFFFF"/>
            <w:spacing w:before="100" w:beforeAutospacing="1" w:after="270" w:line="300" w:lineRule="atLeast"/>
          </w:pPr>
        </w:pPrChange>
      </w:pPr>
      <w:del w:id="239" w:author="Jérôme RANDON" w:date="2025-10-26T17:24:00Z">
        <w:r w:rsidRPr="002F14F2" w:rsidDel="002F14F2">
          <w:rPr>
            <w:rFonts w:ascii="Arial" w:eastAsia="Times New Roman" w:hAnsi="Arial" w:cs="Arial"/>
            <w:color w:val="1A1C1E"/>
            <w:sz w:val="21"/>
            <w:szCs w:val="21"/>
            <w:lang w:eastAsia="fr-FR"/>
            <w:rPrChange w:id="240" w:author="Jérôme RANDON" w:date="2025-10-26T17:24:00Z">
              <w:rPr>
                <w:lang w:eastAsia="fr-FR"/>
              </w:rPr>
            </w:rPrChange>
          </w:rPr>
          <w:br/>
        </w:r>
      </w:del>
      <w:r w:rsidRPr="002F14F2">
        <w:rPr>
          <w:rFonts w:ascii="Arial" w:eastAsia="Times New Roman" w:hAnsi="Arial" w:cs="Arial"/>
          <w:color w:val="1A1C1E"/>
          <w:sz w:val="21"/>
          <w:szCs w:val="21"/>
          <w:lang w:eastAsia="fr-FR"/>
          <w:rPrChange w:id="241" w:author="Jérôme RANDON" w:date="2025-10-26T17:24:00Z">
            <w:rPr>
              <w:lang w:eastAsia="fr-FR"/>
            </w:rPr>
          </w:rPrChange>
        </w:rPr>
        <w:t>À côté de la case de recherche, cochez </w:t>
      </w:r>
      <w:r w:rsidRPr="002F14F2">
        <w:rPr>
          <w:rFonts w:ascii="Arial" w:eastAsia="Times New Roman" w:hAnsi="Arial" w:cs="Arial"/>
          <w:b/>
          <w:bCs/>
          <w:color w:val="1A1C1E"/>
          <w:sz w:val="21"/>
          <w:szCs w:val="21"/>
          <w:lang w:eastAsia="fr-FR"/>
          <w:rPrChange w:id="242" w:author="Jérôme RANDON" w:date="2025-10-26T17:24:00Z">
            <w:rPr>
              <w:b/>
              <w:bCs/>
              <w:lang w:eastAsia="fr-FR"/>
            </w:rPr>
          </w:rPrChange>
        </w:rPr>
        <w:t>"Couleur approchée à partir du spectre"</w:t>
      </w:r>
      <w:r w:rsidRPr="002F14F2">
        <w:rPr>
          <w:rFonts w:ascii="Arial" w:eastAsia="Times New Roman" w:hAnsi="Arial" w:cs="Arial"/>
          <w:color w:val="1A1C1E"/>
          <w:sz w:val="21"/>
          <w:szCs w:val="21"/>
          <w:lang w:eastAsia="fr-FR"/>
          <w:rPrChange w:id="243" w:author="Jérôme RANDON" w:date="2025-10-26T17:24:00Z">
            <w:rPr>
              <w:lang w:eastAsia="fr-FR"/>
            </w:rPr>
          </w:rPrChange>
        </w:rPr>
        <w:t>.</w:t>
      </w:r>
    </w:p>
    <w:p w14:paraId="0570CA44" w14:textId="530C3758" w:rsidR="002F14F2" w:rsidRPr="002F14F2" w:rsidRDefault="002921F3" w:rsidP="002F14F2">
      <w:pPr>
        <w:pStyle w:val="Paragraphedeliste"/>
        <w:numPr>
          <w:ilvl w:val="1"/>
          <w:numId w:val="10"/>
        </w:numPr>
        <w:shd w:val="clear" w:color="auto" w:fill="FFFFFF"/>
        <w:spacing w:before="100" w:beforeAutospacing="1" w:after="270" w:line="300" w:lineRule="atLeast"/>
        <w:ind w:left="426"/>
        <w:jc w:val="both"/>
        <w:rPr>
          <w:ins w:id="244" w:author="Jérôme RANDON" w:date="2025-10-26T17:24:00Z"/>
          <w:rFonts w:ascii="Arial" w:eastAsia="Times New Roman" w:hAnsi="Arial" w:cs="Arial"/>
          <w:b/>
          <w:bCs/>
          <w:color w:val="1A1C1E"/>
          <w:sz w:val="21"/>
          <w:szCs w:val="21"/>
          <w:lang w:eastAsia="fr-FR"/>
          <w:rPrChange w:id="245" w:author="Jérôme RANDON" w:date="2025-10-26T17:24:00Z">
            <w:rPr>
              <w:ins w:id="246" w:author="Jérôme RANDON" w:date="2025-10-26T17:24:00Z"/>
              <w:lang w:eastAsia="fr-FR"/>
            </w:rPr>
          </w:rPrChange>
        </w:rPr>
        <w:pPrChange w:id="247" w:author="Jérôme RANDON" w:date="2025-10-26T17:27:00Z">
          <w:pPr>
            <w:shd w:val="clear" w:color="auto" w:fill="FFFFFF"/>
            <w:spacing w:before="100" w:beforeAutospacing="1" w:after="270" w:line="300" w:lineRule="atLeast"/>
            <w:jc w:val="both"/>
          </w:pPr>
        </w:pPrChange>
      </w:pPr>
      <w:del w:id="248" w:author="Jérôme RANDON" w:date="2025-10-26T17:24:00Z">
        <w:r w:rsidRPr="002F14F2" w:rsidDel="002F14F2">
          <w:rPr>
            <w:rFonts w:ascii="Arial" w:eastAsia="Times New Roman" w:hAnsi="Arial" w:cs="Arial"/>
            <w:b/>
            <w:bCs/>
            <w:color w:val="1A1C1E"/>
            <w:sz w:val="21"/>
            <w:szCs w:val="21"/>
            <w:lang w:eastAsia="fr-FR"/>
            <w:rPrChange w:id="249" w:author="Jérôme RANDON" w:date="2025-10-26T17:24:00Z">
              <w:rPr>
                <w:lang w:eastAsia="fr-FR"/>
              </w:rPr>
            </w:rPrChange>
          </w:rPr>
          <w:delText xml:space="preserve">2. </w:delText>
        </w:r>
      </w:del>
      <w:r w:rsidRPr="002F14F2">
        <w:rPr>
          <w:rFonts w:ascii="Arial" w:eastAsia="Times New Roman" w:hAnsi="Arial" w:cs="Arial"/>
          <w:b/>
          <w:bCs/>
          <w:color w:val="1A1C1E"/>
          <w:sz w:val="21"/>
          <w:szCs w:val="21"/>
          <w:lang w:eastAsia="fr-FR"/>
          <w:rPrChange w:id="250" w:author="Jérôme RANDON" w:date="2025-10-26T17:24:00Z">
            <w:rPr>
              <w:lang w:eastAsia="fr-FR"/>
            </w:rPr>
          </w:rPrChange>
        </w:rPr>
        <w:t>Les Bandes de Couleur</w:t>
      </w:r>
    </w:p>
    <w:p w14:paraId="3C992D88" w14:textId="31899047" w:rsidR="002921F3" w:rsidRPr="002F14F2" w:rsidRDefault="002921F3" w:rsidP="002F14F2">
      <w:pPr>
        <w:shd w:val="clear" w:color="auto" w:fill="FFFFFF"/>
        <w:spacing w:before="100" w:beforeAutospacing="1" w:after="270" w:line="300" w:lineRule="atLeast"/>
        <w:ind w:left="1080"/>
        <w:jc w:val="both"/>
        <w:rPr>
          <w:rFonts w:ascii="Arial" w:eastAsia="Times New Roman" w:hAnsi="Arial" w:cs="Arial"/>
          <w:color w:val="1A1C1E"/>
          <w:sz w:val="21"/>
          <w:szCs w:val="21"/>
          <w:lang w:eastAsia="fr-FR"/>
          <w:rPrChange w:id="251" w:author="Jérôme RANDON" w:date="2025-10-26T17:24:00Z">
            <w:rPr>
              <w:lang w:eastAsia="fr-FR"/>
            </w:rPr>
          </w:rPrChange>
        </w:rPr>
        <w:pPrChange w:id="252" w:author="Jérôme RANDON" w:date="2025-10-26T17:24:00Z">
          <w:pPr>
            <w:shd w:val="clear" w:color="auto" w:fill="FFFFFF"/>
            <w:spacing w:before="100" w:beforeAutospacing="1" w:after="270" w:line="300" w:lineRule="atLeast"/>
          </w:pPr>
        </w:pPrChange>
      </w:pPr>
      <w:del w:id="253" w:author="Jérôme RANDON" w:date="2025-10-26T17:24:00Z">
        <w:r w:rsidRPr="002F14F2" w:rsidDel="002F14F2">
          <w:rPr>
            <w:rFonts w:ascii="Arial" w:eastAsia="Times New Roman" w:hAnsi="Arial" w:cs="Arial"/>
            <w:color w:val="1A1C1E"/>
            <w:sz w:val="21"/>
            <w:szCs w:val="21"/>
            <w:lang w:eastAsia="fr-FR"/>
            <w:rPrChange w:id="254" w:author="Jérôme RANDON" w:date="2025-10-26T17:24:00Z">
              <w:rPr>
                <w:lang w:eastAsia="fr-FR"/>
              </w:rPr>
            </w:rPrChange>
          </w:rPr>
          <w:br/>
        </w:r>
      </w:del>
      <w:r w:rsidRPr="002F14F2">
        <w:rPr>
          <w:rFonts w:ascii="Arial" w:eastAsia="Times New Roman" w:hAnsi="Arial" w:cs="Arial"/>
          <w:color w:val="1A1C1E"/>
          <w:sz w:val="21"/>
          <w:szCs w:val="21"/>
          <w:lang w:eastAsia="fr-FR"/>
          <w:rPrChange w:id="255" w:author="Jérôme RANDON" w:date="2025-10-26T17:24:00Z">
            <w:rPr>
              <w:lang w:eastAsia="fr-FR"/>
            </w:rPr>
          </w:rPrChange>
        </w:rPr>
        <w:t>Observez les deux bandes verticales sur les côtés de l'écran. Elles changent de couleur en temps réel pour refléter la couleur perçue de la lumière qui traverse votre échantillon.</w:t>
      </w:r>
    </w:p>
    <w:p w14:paraId="55DEA2D8" w14:textId="77777777" w:rsidR="002F14F2" w:rsidRDefault="002921F3" w:rsidP="00A565B5">
      <w:pPr>
        <w:shd w:val="clear" w:color="auto" w:fill="FFFFFF"/>
        <w:spacing w:before="100" w:beforeAutospacing="1" w:after="270" w:line="300" w:lineRule="atLeast"/>
        <w:jc w:val="both"/>
        <w:rPr>
          <w:ins w:id="256" w:author="Jérôme RANDON" w:date="2025-10-26T17:25:00Z"/>
          <w:rFonts w:ascii="Arial" w:eastAsia="Times New Roman" w:hAnsi="Arial" w:cs="Arial"/>
          <w:b/>
          <w:bCs/>
          <w:color w:val="1A1C1E"/>
          <w:sz w:val="21"/>
          <w:szCs w:val="21"/>
          <w:lang w:eastAsia="fr-FR"/>
        </w:rPr>
      </w:pPr>
      <w:r w:rsidRPr="002921F3">
        <w:rPr>
          <w:rFonts w:ascii="Arial" w:eastAsia="Times New Roman" w:hAnsi="Arial" w:cs="Arial"/>
          <w:b/>
          <w:bCs/>
          <w:color w:val="1A1C1E"/>
          <w:sz w:val="21"/>
          <w:szCs w:val="21"/>
          <w:lang w:eastAsia="fr-FR"/>
        </w:rPr>
        <w:t>Comment ça marche ?</w:t>
      </w:r>
    </w:p>
    <w:p w14:paraId="5B748BB4" w14:textId="591A23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257" w:author="Jérôme RANDON" w:date="2025-10-26T17:12:00Z">
          <w:pPr>
            <w:shd w:val="clear" w:color="auto" w:fill="FFFFFF"/>
            <w:spacing w:before="100" w:beforeAutospacing="1" w:after="270" w:line="300" w:lineRule="atLeast"/>
          </w:pPr>
        </w:pPrChange>
      </w:pPr>
      <w:del w:id="258" w:author="Jérôme RANDON" w:date="2025-10-26T17:25:00Z">
        <w:r w:rsidRPr="002921F3" w:rsidDel="002F14F2">
          <w:rPr>
            <w:rFonts w:ascii="Arial" w:eastAsia="Times New Roman" w:hAnsi="Arial" w:cs="Arial"/>
            <w:color w:val="1A1C1E"/>
            <w:sz w:val="21"/>
            <w:szCs w:val="21"/>
            <w:lang w:eastAsia="fr-FR"/>
          </w:rPr>
          <w:br/>
        </w:r>
      </w:del>
      <w:r w:rsidRPr="002921F3">
        <w:rPr>
          <w:rFonts w:ascii="Arial" w:eastAsia="Times New Roman" w:hAnsi="Arial" w:cs="Arial"/>
          <w:color w:val="1A1C1E"/>
          <w:sz w:val="21"/>
          <w:szCs w:val="21"/>
          <w:lang w:eastAsia="fr-FR"/>
        </w:rPr>
        <w:t>L'application utilise une astuce inspirée du fonctionnement de nos yeux et des écrans. Nos yeux ont des récepteurs pour le Rouge, le Vert et le Bleu (RVB). L'application regarde la quantité de lumière transmise à trois longueurs d'onde clés :</w:t>
      </w:r>
    </w:p>
    <w:p w14:paraId="212060C5" w14:textId="77777777" w:rsidR="002921F3" w:rsidRPr="002921F3" w:rsidRDefault="002921F3" w:rsidP="00A565B5">
      <w:pPr>
        <w:numPr>
          <w:ilvl w:val="0"/>
          <w:numId w:val="11"/>
        </w:numPr>
        <w:shd w:val="clear" w:color="auto" w:fill="FFFFFF"/>
        <w:spacing w:after="45" w:line="300" w:lineRule="atLeast"/>
        <w:jc w:val="both"/>
        <w:rPr>
          <w:rFonts w:ascii="Arial" w:eastAsia="Times New Roman" w:hAnsi="Arial" w:cs="Arial"/>
          <w:color w:val="1A1C1E"/>
          <w:sz w:val="21"/>
          <w:szCs w:val="21"/>
          <w:lang w:eastAsia="fr-FR"/>
        </w:rPr>
        <w:pPrChange w:id="259" w:author="Jérôme RANDON" w:date="2025-10-26T17:12:00Z">
          <w:pPr>
            <w:numPr>
              <w:numId w:val="11"/>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630 nm</w:t>
      </w:r>
      <w:r w:rsidRPr="002921F3">
        <w:rPr>
          <w:rFonts w:ascii="Arial" w:eastAsia="Times New Roman" w:hAnsi="Arial" w:cs="Arial"/>
          <w:color w:val="1A1C1E"/>
          <w:sz w:val="21"/>
          <w:szCs w:val="21"/>
          <w:lang w:eastAsia="fr-FR"/>
        </w:rPr>
        <w:t> pour la composante </w:t>
      </w:r>
      <w:r w:rsidRPr="002921F3">
        <w:rPr>
          <w:rFonts w:ascii="Arial" w:eastAsia="Times New Roman" w:hAnsi="Arial" w:cs="Arial"/>
          <w:b/>
          <w:bCs/>
          <w:color w:val="1A1C1E"/>
          <w:sz w:val="21"/>
          <w:szCs w:val="21"/>
          <w:lang w:eastAsia="fr-FR"/>
        </w:rPr>
        <w:t>Rouge</w:t>
      </w:r>
      <w:r w:rsidRPr="002921F3">
        <w:rPr>
          <w:rFonts w:ascii="Arial" w:eastAsia="Times New Roman" w:hAnsi="Arial" w:cs="Arial"/>
          <w:color w:val="1A1C1E"/>
          <w:sz w:val="21"/>
          <w:szCs w:val="21"/>
          <w:lang w:eastAsia="fr-FR"/>
        </w:rPr>
        <w:t>.</w:t>
      </w:r>
    </w:p>
    <w:p w14:paraId="722D1A03" w14:textId="77777777" w:rsidR="002921F3" w:rsidRPr="002921F3" w:rsidRDefault="002921F3" w:rsidP="00A565B5">
      <w:pPr>
        <w:numPr>
          <w:ilvl w:val="0"/>
          <w:numId w:val="11"/>
        </w:numPr>
        <w:shd w:val="clear" w:color="auto" w:fill="FFFFFF"/>
        <w:spacing w:after="45" w:line="300" w:lineRule="atLeast"/>
        <w:jc w:val="both"/>
        <w:rPr>
          <w:rFonts w:ascii="Arial" w:eastAsia="Times New Roman" w:hAnsi="Arial" w:cs="Arial"/>
          <w:color w:val="1A1C1E"/>
          <w:sz w:val="21"/>
          <w:szCs w:val="21"/>
          <w:lang w:eastAsia="fr-FR"/>
        </w:rPr>
        <w:pPrChange w:id="260" w:author="Jérôme RANDON" w:date="2025-10-26T17:12:00Z">
          <w:pPr>
            <w:numPr>
              <w:numId w:val="11"/>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515 nm</w:t>
      </w:r>
      <w:r w:rsidRPr="002921F3">
        <w:rPr>
          <w:rFonts w:ascii="Arial" w:eastAsia="Times New Roman" w:hAnsi="Arial" w:cs="Arial"/>
          <w:color w:val="1A1C1E"/>
          <w:sz w:val="21"/>
          <w:szCs w:val="21"/>
          <w:lang w:eastAsia="fr-FR"/>
        </w:rPr>
        <w:t> pour la composante </w:t>
      </w:r>
      <w:r w:rsidRPr="002921F3">
        <w:rPr>
          <w:rFonts w:ascii="Arial" w:eastAsia="Times New Roman" w:hAnsi="Arial" w:cs="Arial"/>
          <w:b/>
          <w:bCs/>
          <w:color w:val="1A1C1E"/>
          <w:sz w:val="21"/>
          <w:szCs w:val="21"/>
          <w:lang w:eastAsia="fr-FR"/>
        </w:rPr>
        <w:t>Verte</w:t>
      </w:r>
      <w:r w:rsidRPr="002921F3">
        <w:rPr>
          <w:rFonts w:ascii="Arial" w:eastAsia="Times New Roman" w:hAnsi="Arial" w:cs="Arial"/>
          <w:color w:val="1A1C1E"/>
          <w:sz w:val="21"/>
          <w:szCs w:val="21"/>
          <w:lang w:eastAsia="fr-FR"/>
        </w:rPr>
        <w:t>.</w:t>
      </w:r>
    </w:p>
    <w:p w14:paraId="474BEAFD" w14:textId="77777777" w:rsidR="002921F3" w:rsidRPr="002921F3" w:rsidRDefault="002921F3" w:rsidP="00A565B5">
      <w:pPr>
        <w:numPr>
          <w:ilvl w:val="0"/>
          <w:numId w:val="11"/>
        </w:numPr>
        <w:shd w:val="clear" w:color="auto" w:fill="FFFFFF"/>
        <w:spacing w:after="45" w:line="300" w:lineRule="atLeast"/>
        <w:jc w:val="both"/>
        <w:rPr>
          <w:rFonts w:ascii="Arial" w:eastAsia="Times New Roman" w:hAnsi="Arial" w:cs="Arial"/>
          <w:color w:val="1A1C1E"/>
          <w:sz w:val="21"/>
          <w:szCs w:val="21"/>
          <w:lang w:eastAsia="fr-FR"/>
        </w:rPr>
        <w:pPrChange w:id="261" w:author="Jérôme RANDON" w:date="2025-10-26T17:12:00Z">
          <w:pPr>
            <w:numPr>
              <w:numId w:val="11"/>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445 nm</w:t>
      </w:r>
      <w:r w:rsidRPr="002921F3">
        <w:rPr>
          <w:rFonts w:ascii="Arial" w:eastAsia="Times New Roman" w:hAnsi="Arial" w:cs="Arial"/>
          <w:color w:val="1A1C1E"/>
          <w:sz w:val="21"/>
          <w:szCs w:val="21"/>
          <w:lang w:eastAsia="fr-FR"/>
        </w:rPr>
        <w:t> pour la composante </w:t>
      </w:r>
      <w:r w:rsidRPr="002921F3">
        <w:rPr>
          <w:rFonts w:ascii="Arial" w:eastAsia="Times New Roman" w:hAnsi="Arial" w:cs="Arial"/>
          <w:b/>
          <w:bCs/>
          <w:color w:val="1A1C1E"/>
          <w:sz w:val="21"/>
          <w:szCs w:val="21"/>
          <w:lang w:eastAsia="fr-FR"/>
        </w:rPr>
        <w:t>Bleue</w:t>
      </w:r>
      <w:r w:rsidRPr="002921F3">
        <w:rPr>
          <w:rFonts w:ascii="Arial" w:eastAsia="Times New Roman" w:hAnsi="Arial" w:cs="Arial"/>
          <w:color w:val="1A1C1E"/>
          <w:sz w:val="21"/>
          <w:szCs w:val="21"/>
          <w:lang w:eastAsia="fr-FR"/>
        </w:rPr>
        <w:t>.</w:t>
      </w:r>
    </w:p>
    <w:p w14:paraId="4682B62A"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262"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Elle combine ensuite ces trois intensités pour créer une couleur RVB, celle que vous voyez sur les bandes. Si votre échantillon transmet beaucoup de rouge mais très peu de vert et de bleu, les bandes deviendront rouges. C'est une manière simple et directe de traduire un graphique complexe en une information que notre cerveau comprend instantanément : la couleur.</w:t>
      </w:r>
    </w:p>
    <w:p w14:paraId="1F934353" w14:textId="108C68A6" w:rsidR="002921F3" w:rsidRPr="002921F3" w:rsidDel="002F14F2" w:rsidRDefault="002F14F2" w:rsidP="00A565B5">
      <w:pPr>
        <w:shd w:val="clear" w:color="auto" w:fill="FFFFFF"/>
        <w:spacing w:before="100" w:beforeAutospacing="1" w:after="270" w:line="300" w:lineRule="atLeast"/>
        <w:jc w:val="both"/>
        <w:rPr>
          <w:del w:id="263" w:author="Jérôme RANDON" w:date="2025-10-26T17:25:00Z"/>
          <w:rFonts w:ascii="Arial" w:eastAsia="Times New Roman" w:hAnsi="Arial" w:cs="Arial"/>
          <w:color w:val="1A1C1E"/>
          <w:sz w:val="21"/>
          <w:szCs w:val="21"/>
          <w:lang w:eastAsia="fr-FR"/>
        </w:rPr>
        <w:pPrChange w:id="264" w:author="Jérôme RANDON" w:date="2025-10-26T17:12:00Z">
          <w:pPr>
            <w:shd w:val="clear" w:color="auto" w:fill="FFFFFF"/>
            <w:spacing w:before="100" w:beforeAutospacing="1" w:after="270" w:line="300" w:lineRule="atLeast"/>
          </w:pPr>
        </w:pPrChange>
      </w:pPr>
      <w:ins w:id="265" w:author="Jérôme RANDON" w:date="2025-10-26T17:25:00Z">
        <w:r w:rsidRPr="00A565B5">
          <w:rPr>
            <w:rFonts w:ascii="Courier New" w:eastAsia="Times New Roman" w:hAnsi="Courier New" w:cs="Courier New"/>
            <w:color w:val="1A1C1E"/>
            <w:sz w:val="20"/>
            <w:szCs w:val="20"/>
            <w:bdr w:val="single" w:sz="6" w:space="0" w:color="FFFFFF" w:frame="1"/>
            <w:lang w:eastAsia="fr-FR"/>
          </w:rPr>
          <w:drawing>
            <wp:inline distT="0" distB="0" distL="0" distR="0" wp14:anchorId="30737FD0" wp14:editId="47FE5FC5">
              <wp:extent cx="5786437" cy="3363303"/>
              <wp:effectExtent l="0" t="0" r="5080"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15965" cy="3380466"/>
                      </a:xfrm>
                      <a:prstGeom prst="rect">
                        <a:avLst/>
                      </a:prstGeom>
                    </pic:spPr>
                  </pic:pic>
                </a:graphicData>
              </a:graphic>
            </wp:inline>
          </w:drawing>
        </w:r>
        <w:r w:rsidRPr="002921F3" w:rsidDel="002F14F2">
          <w:rPr>
            <w:rFonts w:ascii="Courier New" w:eastAsia="Times New Roman" w:hAnsi="Courier New" w:cs="Courier New"/>
            <w:color w:val="1A1C1E"/>
            <w:sz w:val="20"/>
            <w:szCs w:val="20"/>
            <w:bdr w:val="single" w:sz="6" w:space="0" w:color="FFFFFF" w:frame="1"/>
            <w:lang w:eastAsia="fr-FR"/>
          </w:rPr>
          <w:t xml:space="preserve"> </w:t>
        </w:r>
      </w:ins>
      <w:del w:id="266" w:author="Jérôme RANDON" w:date="2025-10-26T17:25:00Z">
        <w:r w:rsidR="002921F3" w:rsidRPr="002921F3" w:rsidDel="002F14F2">
          <w:rPr>
            <w:rFonts w:ascii="Courier New" w:eastAsia="Times New Roman" w:hAnsi="Courier New" w:cs="Courier New"/>
            <w:color w:val="1A1C1E"/>
            <w:sz w:val="20"/>
            <w:szCs w:val="20"/>
            <w:bdr w:val="single" w:sz="6" w:space="0" w:color="FFFFFF" w:frame="1"/>
            <w:lang w:eastAsia="fr-FR"/>
          </w:rPr>
          <w:delText>[Capture d'écran de l'application complète avec les bandes latérales affichant une couleur vive, et la case "Couleur approchée" cochée.]</w:delText>
        </w:r>
      </w:del>
    </w:p>
    <w:p w14:paraId="6F8A875D" w14:textId="77777777" w:rsidR="002921F3" w:rsidRPr="002921F3" w:rsidRDefault="002921F3" w:rsidP="00A565B5">
      <w:pPr>
        <w:spacing w:after="0" w:line="240" w:lineRule="auto"/>
        <w:jc w:val="both"/>
        <w:rPr>
          <w:rFonts w:ascii="Times New Roman" w:eastAsia="Times New Roman" w:hAnsi="Times New Roman" w:cs="Times New Roman"/>
          <w:sz w:val="24"/>
          <w:szCs w:val="24"/>
          <w:lang w:eastAsia="fr-FR"/>
        </w:rPr>
        <w:pPrChange w:id="267" w:author="Jérôme RANDON" w:date="2025-10-26T17:12:00Z">
          <w:pPr>
            <w:spacing w:after="0" w:line="240" w:lineRule="auto"/>
          </w:pPr>
        </w:pPrChange>
      </w:pPr>
      <w:r w:rsidRPr="002921F3">
        <w:rPr>
          <w:rFonts w:ascii="Times New Roman" w:eastAsia="Times New Roman" w:hAnsi="Times New Roman" w:cs="Times New Roman"/>
          <w:sz w:val="24"/>
          <w:szCs w:val="24"/>
          <w:lang w:eastAsia="fr-FR"/>
        </w:rPr>
        <w:pict w14:anchorId="56A4CB14">
          <v:rect id="_x0000_i1033" style="width:475.2pt;height:1.5pt" o:hrpct="0" o:hralign="center" o:hrstd="t" o:hr="t" fillcolor="#a0a0a0" stroked="f"/>
        </w:pict>
      </w:r>
    </w:p>
    <w:p w14:paraId="7773A194" w14:textId="77777777" w:rsidR="002F14F2" w:rsidRDefault="002F14F2">
      <w:pPr>
        <w:rPr>
          <w:ins w:id="268" w:author="Jérôme RANDON" w:date="2025-10-26T17:26:00Z"/>
          <w:rFonts w:ascii="Arial" w:eastAsia="Times New Roman" w:hAnsi="Arial" w:cs="Arial"/>
          <w:b/>
          <w:bCs/>
          <w:color w:val="1A1C1E"/>
          <w:sz w:val="24"/>
          <w:szCs w:val="24"/>
          <w:lang w:eastAsia="fr-FR"/>
        </w:rPr>
      </w:pPr>
      <w:ins w:id="269" w:author="Jérôme RANDON" w:date="2025-10-26T17:26:00Z">
        <w:r>
          <w:rPr>
            <w:rFonts w:ascii="Arial" w:eastAsia="Times New Roman" w:hAnsi="Arial" w:cs="Arial"/>
            <w:b/>
            <w:bCs/>
            <w:color w:val="1A1C1E"/>
            <w:sz w:val="24"/>
            <w:szCs w:val="24"/>
            <w:lang w:eastAsia="fr-FR"/>
          </w:rPr>
          <w:br w:type="page"/>
        </w:r>
      </w:ins>
    </w:p>
    <w:p w14:paraId="3077EE2D" w14:textId="04ACE256"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270"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lastRenderedPageBreak/>
        <w:t>Page 8 : Mode Expert - Le Panneau de Contrôle</w:t>
      </w:r>
    </w:p>
    <w:p w14:paraId="03F903B3"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271"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Pour les plus curieux qui veulent voir "sous le capot", il y a un mode de contrôle avancé.</w:t>
      </w:r>
    </w:p>
    <w:p w14:paraId="76DA976D" w14:textId="3AF0263C" w:rsidR="002F14F2" w:rsidRPr="002F14F2" w:rsidRDefault="002921F3" w:rsidP="002F14F2">
      <w:pPr>
        <w:pStyle w:val="Paragraphedeliste"/>
        <w:numPr>
          <w:ilvl w:val="1"/>
          <w:numId w:val="7"/>
        </w:numPr>
        <w:shd w:val="clear" w:color="auto" w:fill="FFFFFF"/>
        <w:spacing w:before="100" w:beforeAutospacing="1" w:after="270" w:line="300" w:lineRule="atLeast"/>
        <w:ind w:left="426"/>
        <w:jc w:val="both"/>
        <w:rPr>
          <w:ins w:id="272" w:author="Jérôme RANDON" w:date="2025-10-26T17:26:00Z"/>
          <w:rFonts w:ascii="Arial" w:eastAsia="Times New Roman" w:hAnsi="Arial" w:cs="Arial"/>
          <w:b/>
          <w:bCs/>
          <w:color w:val="1A1C1E"/>
          <w:sz w:val="21"/>
          <w:szCs w:val="21"/>
          <w:lang w:eastAsia="fr-FR"/>
          <w:rPrChange w:id="273" w:author="Jérôme RANDON" w:date="2025-10-26T17:26:00Z">
            <w:rPr>
              <w:ins w:id="274" w:author="Jérôme RANDON" w:date="2025-10-26T17:26:00Z"/>
              <w:lang w:eastAsia="fr-FR"/>
            </w:rPr>
          </w:rPrChange>
        </w:rPr>
        <w:pPrChange w:id="275" w:author="Jérôme RANDON" w:date="2025-10-26T17:27:00Z">
          <w:pPr>
            <w:shd w:val="clear" w:color="auto" w:fill="FFFFFF"/>
            <w:spacing w:before="100" w:beforeAutospacing="1" w:after="270" w:line="300" w:lineRule="atLeast"/>
            <w:jc w:val="both"/>
          </w:pPr>
        </w:pPrChange>
      </w:pPr>
      <w:del w:id="276" w:author="Jérôme RANDON" w:date="2025-10-26T17:26:00Z">
        <w:r w:rsidRPr="002F14F2" w:rsidDel="002F14F2">
          <w:rPr>
            <w:rFonts w:ascii="Arial" w:eastAsia="Times New Roman" w:hAnsi="Arial" w:cs="Arial"/>
            <w:b/>
            <w:bCs/>
            <w:color w:val="1A1C1E"/>
            <w:sz w:val="21"/>
            <w:szCs w:val="21"/>
            <w:lang w:eastAsia="fr-FR"/>
            <w:rPrChange w:id="277" w:author="Jérôme RANDON" w:date="2025-10-26T17:26:00Z">
              <w:rPr>
                <w:lang w:eastAsia="fr-FR"/>
              </w:rPr>
            </w:rPrChange>
          </w:rPr>
          <w:delText xml:space="preserve">1. </w:delText>
        </w:r>
      </w:del>
      <w:r w:rsidRPr="002F14F2">
        <w:rPr>
          <w:rFonts w:ascii="Arial" w:eastAsia="Times New Roman" w:hAnsi="Arial" w:cs="Arial"/>
          <w:b/>
          <w:bCs/>
          <w:color w:val="1A1C1E"/>
          <w:sz w:val="21"/>
          <w:szCs w:val="21"/>
          <w:lang w:eastAsia="fr-FR"/>
          <w:rPrChange w:id="278" w:author="Jérôme RANDON" w:date="2025-10-26T17:26:00Z">
            <w:rPr>
              <w:lang w:eastAsia="fr-FR"/>
            </w:rPr>
          </w:rPrChange>
        </w:rPr>
        <w:t>Accéder au Panneau</w:t>
      </w:r>
    </w:p>
    <w:p w14:paraId="030FAB38" w14:textId="55235B76" w:rsidR="002921F3" w:rsidRPr="002F14F2" w:rsidRDefault="002921F3" w:rsidP="002F14F2">
      <w:pPr>
        <w:shd w:val="clear" w:color="auto" w:fill="FFFFFF"/>
        <w:spacing w:before="100" w:beforeAutospacing="1" w:after="270" w:line="300" w:lineRule="atLeast"/>
        <w:jc w:val="both"/>
        <w:rPr>
          <w:rFonts w:ascii="Arial" w:eastAsia="Times New Roman" w:hAnsi="Arial" w:cs="Arial"/>
          <w:color w:val="1A1C1E"/>
          <w:sz w:val="21"/>
          <w:szCs w:val="21"/>
          <w:lang w:eastAsia="fr-FR"/>
          <w:rPrChange w:id="279" w:author="Jérôme RANDON" w:date="2025-10-26T17:26:00Z">
            <w:rPr>
              <w:lang w:eastAsia="fr-FR"/>
            </w:rPr>
          </w:rPrChange>
        </w:rPr>
        <w:pPrChange w:id="280" w:author="Jérôme RANDON" w:date="2025-10-26T17:29:00Z">
          <w:pPr>
            <w:shd w:val="clear" w:color="auto" w:fill="FFFFFF"/>
            <w:spacing w:before="100" w:beforeAutospacing="1" w:after="270" w:line="300" w:lineRule="atLeast"/>
          </w:pPr>
        </w:pPrChange>
      </w:pPr>
      <w:del w:id="281" w:author="Jérôme RANDON" w:date="2025-10-26T17:26:00Z">
        <w:r w:rsidRPr="002F14F2" w:rsidDel="002F14F2">
          <w:rPr>
            <w:rFonts w:ascii="Arial" w:eastAsia="Times New Roman" w:hAnsi="Arial" w:cs="Arial"/>
            <w:color w:val="1A1C1E"/>
            <w:sz w:val="21"/>
            <w:szCs w:val="21"/>
            <w:lang w:eastAsia="fr-FR"/>
            <w:rPrChange w:id="282" w:author="Jérôme RANDON" w:date="2025-10-26T17:26:00Z">
              <w:rPr>
                <w:lang w:eastAsia="fr-FR"/>
              </w:rPr>
            </w:rPrChange>
          </w:rPr>
          <w:br/>
        </w:r>
      </w:del>
      <w:r w:rsidRPr="002F14F2">
        <w:rPr>
          <w:rFonts w:ascii="Arial" w:eastAsia="Times New Roman" w:hAnsi="Arial" w:cs="Arial"/>
          <w:color w:val="1A1C1E"/>
          <w:sz w:val="21"/>
          <w:szCs w:val="21"/>
          <w:lang w:eastAsia="fr-FR"/>
          <w:rPrChange w:id="283" w:author="Jérôme RANDON" w:date="2025-10-26T17:26:00Z">
            <w:rPr>
              <w:lang w:eastAsia="fr-FR"/>
            </w:rPr>
          </w:rPrChange>
        </w:rPr>
        <w:t>Cliquez sur l'icône en forme de </w:t>
      </w:r>
      <w:r w:rsidRPr="002F14F2">
        <w:rPr>
          <w:rFonts w:ascii="Arial" w:eastAsia="Times New Roman" w:hAnsi="Arial" w:cs="Arial"/>
          <w:b/>
          <w:bCs/>
          <w:color w:val="1A1C1E"/>
          <w:sz w:val="21"/>
          <w:szCs w:val="21"/>
          <w:lang w:eastAsia="fr-FR"/>
          <w:rPrChange w:id="284" w:author="Jérôme RANDON" w:date="2025-10-26T17:26:00Z">
            <w:rPr>
              <w:b/>
              <w:bCs/>
              <w:lang w:eastAsia="fr-FR"/>
            </w:rPr>
          </w:rPrChange>
        </w:rPr>
        <w:t>roue crantée</w:t>
      </w:r>
      <w:r w:rsidRPr="002F14F2">
        <w:rPr>
          <w:rFonts w:ascii="Arial" w:eastAsia="Times New Roman" w:hAnsi="Arial" w:cs="Arial"/>
          <w:color w:val="1A1C1E"/>
          <w:sz w:val="21"/>
          <w:szCs w:val="21"/>
          <w:lang w:eastAsia="fr-FR"/>
          <w:rPrChange w:id="285" w:author="Jérôme RANDON" w:date="2025-10-26T17:26:00Z">
            <w:rPr>
              <w:lang w:eastAsia="fr-FR"/>
            </w:rPr>
          </w:rPrChange>
        </w:rPr>
        <w:t xml:space="preserve"> dans l'en-tête (elle n'est active que si vous êtes connecté). Les panneaux du bas disparaissent et un nouveau panneau de contrôle apparaît au-dessus du </w:t>
      </w:r>
      <w:proofErr w:type="spellStart"/>
      <w:r w:rsidRPr="002F14F2">
        <w:rPr>
          <w:rFonts w:ascii="Arial" w:eastAsia="Times New Roman" w:hAnsi="Arial" w:cs="Arial"/>
          <w:color w:val="1A1C1E"/>
          <w:sz w:val="21"/>
          <w:szCs w:val="21"/>
          <w:lang w:eastAsia="fr-FR"/>
          <w:rPrChange w:id="286" w:author="Jérôme RANDON" w:date="2025-10-26T17:26:00Z">
            <w:rPr>
              <w:lang w:eastAsia="fr-FR"/>
            </w:rPr>
          </w:rPrChange>
        </w:rPr>
        <w:t>graphiq</w:t>
      </w:r>
      <w:del w:id="287" w:author="Jérôme RANDON" w:date="2025-10-26T17:29:00Z">
        <w:r w:rsidRPr="002F14F2" w:rsidDel="002F14F2">
          <w:rPr>
            <w:rFonts w:ascii="Arial" w:eastAsia="Times New Roman" w:hAnsi="Arial" w:cs="Arial"/>
            <w:color w:val="1A1C1E"/>
            <w:sz w:val="21"/>
            <w:szCs w:val="21"/>
            <w:lang w:eastAsia="fr-FR"/>
            <w:rPrChange w:id="288" w:author="Jérôme RANDON" w:date="2025-10-26T17:26:00Z">
              <w:rPr>
                <w:lang w:eastAsia="fr-FR"/>
              </w:rPr>
            </w:rPrChange>
          </w:rPr>
          <w:delText>u</w:delText>
        </w:r>
      </w:del>
      <w:r w:rsidRPr="002F14F2">
        <w:rPr>
          <w:rFonts w:ascii="Arial" w:eastAsia="Times New Roman" w:hAnsi="Arial" w:cs="Arial"/>
          <w:color w:val="1A1C1E"/>
          <w:sz w:val="21"/>
          <w:szCs w:val="21"/>
          <w:lang w:eastAsia="fr-FR"/>
          <w:rPrChange w:id="289" w:author="Jérôme RANDON" w:date="2025-10-26T17:26:00Z">
            <w:rPr>
              <w:lang w:eastAsia="fr-FR"/>
            </w:rPr>
          </w:rPrChange>
        </w:rPr>
        <w:t>e</w:t>
      </w:r>
      <w:proofErr w:type="spellEnd"/>
      <w:r w:rsidRPr="002F14F2">
        <w:rPr>
          <w:rFonts w:ascii="Arial" w:eastAsia="Times New Roman" w:hAnsi="Arial" w:cs="Arial"/>
          <w:color w:val="1A1C1E"/>
          <w:sz w:val="21"/>
          <w:szCs w:val="21"/>
          <w:lang w:eastAsia="fr-FR"/>
          <w:rPrChange w:id="290" w:author="Jérôme RANDON" w:date="2025-10-26T17:26:00Z">
            <w:rPr>
              <w:lang w:eastAsia="fr-FR"/>
            </w:rPr>
          </w:rPrChange>
        </w:rPr>
        <w:t>.</w:t>
      </w:r>
    </w:p>
    <w:p w14:paraId="55615A32" w14:textId="77777777" w:rsidR="002F14F2" w:rsidRDefault="002F14F2" w:rsidP="00A565B5">
      <w:pPr>
        <w:shd w:val="clear" w:color="auto" w:fill="FFFFFF"/>
        <w:spacing w:before="100" w:beforeAutospacing="1" w:after="270" w:line="300" w:lineRule="atLeast"/>
        <w:jc w:val="both"/>
        <w:rPr>
          <w:ins w:id="291" w:author="Jérôme RANDON" w:date="2025-10-26T17:26:00Z"/>
          <w:rFonts w:ascii="Courier New" w:eastAsia="Times New Roman" w:hAnsi="Courier New" w:cs="Courier New"/>
          <w:color w:val="1A1C1E"/>
          <w:sz w:val="20"/>
          <w:szCs w:val="20"/>
          <w:bdr w:val="single" w:sz="6" w:space="0" w:color="FFFFFF" w:frame="1"/>
          <w:lang w:eastAsia="fr-FR"/>
        </w:rPr>
      </w:pPr>
      <w:ins w:id="292" w:author="Jérôme RANDON" w:date="2025-10-26T17:26:00Z">
        <w:r w:rsidRPr="002F14F2">
          <w:rPr>
            <w:rFonts w:ascii="Courier New" w:eastAsia="Times New Roman" w:hAnsi="Courier New" w:cs="Courier New"/>
            <w:color w:val="1A1C1E"/>
            <w:sz w:val="20"/>
            <w:szCs w:val="20"/>
            <w:bdr w:val="single" w:sz="6" w:space="0" w:color="FFFFFF" w:frame="1"/>
            <w:lang w:eastAsia="fr-FR"/>
          </w:rPr>
          <w:drawing>
            <wp:inline distT="0" distB="0" distL="0" distR="0" wp14:anchorId="66216636" wp14:editId="2A5B0274">
              <wp:extent cx="5760720" cy="48133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81330"/>
                      </a:xfrm>
                      <a:prstGeom prst="rect">
                        <a:avLst/>
                      </a:prstGeom>
                    </pic:spPr>
                  </pic:pic>
                </a:graphicData>
              </a:graphic>
            </wp:inline>
          </w:drawing>
        </w:r>
      </w:ins>
    </w:p>
    <w:p w14:paraId="0B2837DF" w14:textId="0F6CA0CC" w:rsidR="002921F3" w:rsidRPr="002921F3" w:rsidDel="002F14F2" w:rsidRDefault="002F14F2" w:rsidP="00A565B5">
      <w:pPr>
        <w:shd w:val="clear" w:color="auto" w:fill="FFFFFF"/>
        <w:spacing w:before="100" w:beforeAutospacing="1" w:after="270" w:line="300" w:lineRule="atLeast"/>
        <w:jc w:val="both"/>
        <w:rPr>
          <w:del w:id="293" w:author="Jérôme RANDON" w:date="2025-10-26T17:26:00Z"/>
          <w:rFonts w:ascii="Arial" w:eastAsia="Times New Roman" w:hAnsi="Arial" w:cs="Arial"/>
          <w:color w:val="1A1C1E"/>
          <w:sz w:val="21"/>
          <w:szCs w:val="21"/>
          <w:lang w:eastAsia="fr-FR"/>
        </w:rPr>
        <w:pPrChange w:id="294" w:author="Jérôme RANDON" w:date="2025-10-26T17:12:00Z">
          <w:pPr>
            <w:shd w:val="clear" w:color="auto" w:fill="FFFFFF"/>
            <w:spacing w:before="100" w:beforeAutospacing="1" w:after="270" w:line="300" w:lineRule="atLeast"/>
          </w:pPr>
        </w:pPrChange>
      </w:pPr>
      <w:ins w:id="295" w:author="Jérôme RANDON" w:date="2025-10-26T17:26:00Z">
        <w:r w:rsidRPr="002F14F2" w:rsidDel="002F14F2">
          <w:rPr>
            <w:rFonts w:ascii="Courier New" w:eastAsia="Times New Roman" w:hAnsi="Courier New" w:cs="Courier New"/>
            <w:color w:val="1A1C1E"/>
            <w:sz w:val="20"/>
            <w:szCs w:val="20"/>
            <w:bdr w:val="single" w:sz="6" w:space="0" w:color="FFFFFF" w:frame="1"/>
            <w:lang w:eastAsia="fr-FR"/>
          </w:rPr>
          <w:t xml:space="preserve"> </w:t>
        </w:r>
      </w:ins>
      <w:del w:id="296" w:author="Jérôme RANDON" w:date="2025-10-26T17:26:00Z">
        <w:r w:rsidR="002921F3" w:rsidRPr="002921F3" w:rsidDel="002F14F2">
          <w:rPr>
            <w:rFonts w:ascii="Courier New" w:eastAsia="Times New Roman" w:hAnsi="Courier New" w:cs="Courier New"/>
            <w:color w:val="1A1C1E"/>
            <w:sz w:val="20"/>
            <w:szCs w:val="20"/>
            <w:bdr w:val="single" w:sz="6" w:space="0" w:color="FFFFFF" w:frame="1"/>
            <w:lang w:eastAsia="fr-FR"/>
          </w:rPr>
          <w:delText>[Capture d'écran de l'application avec le panneau de contrôle ouvert, montrant les boutons et le terminal.]</w:delText>
        </w:r>
      </w:del>
    </w:p>
    <w:p w14:paraId="4EE328FF" w14:textId="77777777" w:rsidR="002F14F2" w:rsidRDefault="002921F3" w:rsidP="00A565B5">
      <w:pPr>
        <w:shd w:val="clear" w:color="auto" w:fill="FFFFFF"/>
        <w:spacing w:before="100" w:beforeAutospacing="1" w:after="270" w:line="300" w:lineRule="atLeast"/>
        <w:jc w:val="both"/>
        <w:rPr>
          <w:ins w:id="297" w:author="Jérôme RANDON" w:date="2025-10-26T17:26:00Z"/>
          <w:rFonts w:ascii="Arial" w:eastAsia="Times New Roman" w:hAnsi="Arial" w:cs="Arial"/>
          <w:b/>
          <w:bCs/>
          <w:color w:val="1A1C1E"/>
          <w:sz w:val="21"/>
          <w:szCs w:val="21"/>
          <w:lang w:eastAsia="fr-FR"/>
        </w:rPr>
      </w:pPr>
      <w:r w:rsidRPr="002921F3">
        <w:rPr>
          <w:rFonts w:ascii="Arial" w:eastAsia="Times New Roman" w:hAnsi="Arial" w:cs="Arial"/>
          <w:b/>
          <w:bCs/>
          <w:color w:val="1A1C1E"/>
          <w:sz w:val="21"/>
          <w:szCs w:val="21"/>
          <w:lang w:eastAsia="fr-FR"/>
        </w:rPr>
        <w:t>2. Commandes Directes du Microcontrôleur</w:t>
      </w:r>
    </w:p>
    <w:p w14:paraId="20F42628" w14:textId="7BA8A270"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298" w:author="Jérôme RANDON" w:date="2025-10-26T17:12:00Z">
          <w:pPr>
            <w:shd w:val="clear" w:color="auto" w:fill="FFFFFF"/>
            <w:spacing w:before="100" w:beforeAutospacing="1" w:after="270" w:line="300" w:lineRule="atLeast"/>
          </w:pPr>
        </w:pPrChange>
      </w:pPr>
      <w:del w:id="299" w:author="Jérôme RANDON" w:date="2025-10-26T17:26:00Z">
        <w:r w:rsidRPr="002921F3" w:rsidDel="002F14F2">
          <w:rPr>
            <w:rFonts w:ascii="Arial" w:eastAsia="Times New Roman" w:hAnsi="Arial" w:cs="Arial"/>
            <w:color w:val="1A1C1E"/>
            <w:sz w:val="21"/>
            <w:szCs w:val="21"/>
            <w:lang w:eastAsia="fr-FR"/>
          </w:rPr>
          <w:br/>
        </w:r>
      </w:del>
      <w:r w:rsidRPr="002921F3">
        <w:rPr>
          <w:rFonts w:ascii="Arial" w:eastAsia="Times New Roman" w:hAnsi="Arial" w:cs="Arial"/>
          <w:color w:val="1A1C1E"/>
          <w:sz w:val="21"/>
          <w:szCs w:val="21"/>
          <w:lang w:eastAsia="fr-FR"/>
        </w:rPr>
        <w:t>Ce panneau vous permet d'envoyer des commandes directement à l'Arduino et de voir les données brutes des capteurs, sans aucun traitement.</w:t>
      </w:r>
    </w:p>
    <w:p w14:paraId="51688338" w14:textId="77777777" w:rsidR="002921F3" w:rsidRPr="002921F3" w:rsidRDefault="002921F3" w:rsidP="00A565B5">
      <w:pPr>
        <w:numPr>
          <w:ilvl w:val="0"/>
          <w:numId w:val="12"/>
        </w:numPr>
        <w:shd w:val="clear" w:color="auto" w:fill="FFFFFF"/>
        <w:spacing w:after="45" w:line="300" w:lineRule="atLeast"/>
        <w:jc w:val="both"/>
        <w:rPr>
          <w:rFonts w:ascii="Arial" w:eastAsia="Times New Roman" w:hAnsi="Arial" w:cs="Arial"/>
          <w:color w:val="1A1C1E"/>
          <w:sz w:val="21"/>
          <w:szCs w:val="21"/>
          <w:lang w:eastAsia="fr-FR"/>
        </w:rPr>
        <w:pPrChange w:id="300" w:author="Jérôme RANDON" w:date="2025-10-26T17:12:00Z">
          <w:pPr>
            <w:numPr>
              <w:numId w:val="12"/>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 xml:space="preserve">Abs / Signal LED / Son / </w:t>
      </w:r>
      <w:proofErr w:type="spellStart"/>
      <w:r w:rsidRPr="002921F3">
        <w:rPr>
          <w:rFonts w:ascii="Arial" w:eastAsia="Times New Roman" w:hAnsi="Arial" w:cs="Arial"/>
          <w:b/>
          <w:bCs/>
          <w:color w:val="1A1C1E"/>
          <w:sz w:val="21"/>
          <w:szCs w:val="21"/>
          <w:lang w:eastAsia="fr-FR"/>
        </w:rPr>
        <w:t>Soff</w:t>
      </w:r>
      <w:proofErr w:type="spellEnd"/>
      <w:r w:rsidRPr="002921F3">
        <w:rPr>
          <w:rFonts w:ascii="Arial" w:eastAsia="Times New Roman" w:hAnsi="Arial" w:cs="Arial"/>
          <w:b/>
          <w:bCs/>
          <w:color w:val="1A1C1E"/>
          <w:sz w:val="21"/>
          <w:szCs w:val="21"/>
          <w:lang w:eastAsia="fr-FR"/>
        </w:rPr>
        <w:t xml:space="preserve"> :</w:t>
      </w:r>
      <w:r w:rsidRPr="002921F3">
        <w:rPr>
          <w:rFonts w:ascii="Arial" w:eastAsia="Times New Roman" w:hAnsi="Arial" w:cs="Arial"/>
          <w:color w:val="1A1C1E"/>
          <w:sz w:val="21"/>
          <w:szCs w:val="21"/>
          <w:lang w:eastAsia="fr-FR"/>
        </w:rPr>
        <w:t> Ces boutons demandent des types de données différents. Par exemple, "Signal LED" vous montre l'intensité brute lue par les capteurs quand la LED d'éclairage est allumée. "</w:t>
      </w:r>
      <w:proofErr w:type="spellStart"/>
      <w:r w:rsidRPr="002921F3">
        <w:rPr>
          <w:rFonts w:ascii="Arial" w:eastAsia="Times New Roman" w:hAnsi="Arial" w:cs="Arial"/>
          <w:color w:val="1A1C1E"/>
          <w:sz w:val="21"/>
          <w:szCs w:val="21"/>
          <w:lang w:eastAsia="fr-FR"/>
        </w:rPr>
        <w:t>Soff</w:t>
      </w:r>
      <w:proofErr w:type="spellEnd"/>
      <w:r w:rsidRPr="002921F3">
        <w:rPr>
          <w:rFonts w:ascii="Arial" w:eastAsia="Times New Roman" w:hAnsi="Arial" w:cs="Arial"/>
          <w:color w:val="1A1C1E"/>
          <w:sz w:val="21"/>
          <w:szCs w:val="21"/>
          <w:lang w:eastAsia="fr-FR"/>
        </w:rPr>
        <w:t>" vous montre le signal quand elle est éteinte (la lumière ambiante). "Abs" est la commande standard pour obtenir les valeurs d'absorbance. Le graphique s'adapte pour afficher ces données brutes.</w:t>
      </w:r>
    </w:p>
    <w:p w14:paraId="317EDCDD" w14:textId="77777777" w:rsidR="002921F3" w:rsidRPr="002921F3" w:rsidRDefault="002921F3" w:rsidP="00A565B5">
      <w:pPr>
        <w:numPr>
          <w:ilvl w:val="0"/>
          <w:numId w:val="12"/>
        </w:numPr>
        <w:shd w:val="clear" w:color="auto" w:fill="FFFFFF"/>
        <w:spacing w:after="45" w:line="300" w:lineRule="atLeast"/>
        <w:jc w:val="both"/>
        <w:rPr>
          <w:rFonts w:ascii="Arial" w:eastAsia="Times New Roman" w:hAnsi="Arial" w:cs="Arial"/>
          <w:color w:val="1A1C1E"/>
          <w:sz w:val="21"/>
          <w:szCs w:val="21"/>
          <w:lang w:eastAsia="fr-FR"/>
        </w:rPr>
        <w:pPrChange w:id="301" w:author="Jérôme RANDON" w:date="2025-10-26T17:12:00Z">
          <w:pPr>
            <w:numPr>
              <w:numId w:val="12"/>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LED Extra On/Off :</w:t>
      </w:r>
      <w:r w:rsidRPr="002921F3">
        <w:rPr>
          <w:rFonts w:ascii="Arial" w:eastAsia="Times New Roman" w:hAnsi="Arial" w:cs="Arial"/>
          <w:color w:val="1A1C1E"/>
          <w:sz w:val="21"/>
          <w:szCs w:val="21"/>
          <w:lang w:eastAsia="fr-FR"/>
        </w:rPr>
        <w:t> Contrôle une LED auxiliaire sur le montage, si elle existe.</w:t>
      </w:r>
    </w:p>
    <w:p w14:paraId="399B92EB" w14:textId="77777777" w:rsidR="002F14F2" w:rsidRPr="002F14F2" w:rsidRDefault="002921F3" w:rsidP="002F14F2">
      <w:pPr>
        <w:pStyle w:val="Paragraphedeliste"/>
        <w:numPr>
          <w:ilvl w:val="0"/>
          <w:numId w:val="23"/>
        </w:numPr>
        <w:shd w:val="clear" w:color="auto" w:fill="FFFFFF"/>
        <w:tabs>
          <w:tab w:val="clear" w:pos="720"/>
          <w:tab w:val="num" w:pos="426"/>
        </w:tabs>
        <w:spacing w:before="100" w:beforeAutospacing="1" w:after="270" w:line="300" w:lineRule="atLeast"/>
        <w:ind w:hanging="720"/>
        <w:jc w:val="both"/>
        <w:rPr>
          <w:ins w:id="302" w:author="Jérôme RANDON" w:date="2025-10-26T17:28:00Z"/>
          <w:rFonts w:ascii="Arial" w:eastAsia="Times New Roman" w:hAnsi="Arial" w:cs="Arial"/>
          <w:b/>
          <w:bCs/>
          <w:color w:val="1A1C1E"/>
          <w:sz w:val="21"/>
          <w:szCs w:val="21"/>
          <w:lang w:eastAsia="fr-FR"/>
          <w:rPrChange w:id="303" w:author="Jérôme RANDON" w:date="2025-10-26T17:30:00Z">
            <w:rPr>
              <w:ins w:id="304" w:author="Jérôme RANDON" w:date="2025-10-26T17:28:00Z"/>
              <w:lang w:eastAsia="fr-FR"/>
            </w:rPr>
          </w:rPrChange>
        </w:rPr>
        <w:pPrChange w:id="305" w:author="Jérôme RANDON" w:date="2025-10-26T17:30:00Z">
          <w:pPr>
            <w:pStyle w:val="Paragraphedeliste"/>
            <w:numPr>
              <w:ilvl w:val="1"/>
              <w:numId w:val="7"/>
            </w:numPr>
            <w:shd w:val="clear" w:color="auto" w:fill="FFFFFF"/>
            <w:spacing w:before="100" w:beforeAutospacing="1" w:after="270" w:line="300" w:lineRule="atLeast"/>
            <w:ind w:left="1440" w:hanging="360"/>
            <w:jc w:val="both"/>
          </w:pPr>
        </w:pPrChange>
      </w:pPr>
      <w:del w:id="306" w:author="Jérôme RANDON" w:date="2025-10-26T17:28:00Z">
        <w:r w:rsidRPr="002F14F2" w:rsidDel="002F14F2">
          <w:rPr>
            <w:rFonts w:ascii="Arial" w:eastAsia="Times New Roman" w:hAnsi="Arial" w:cs="Arial"/>
            <w:b/>
            <w:bCs/>
            <w:color w:val="1A1C1E"/>
            <w:sz w:val="21"/>
            <w:szCs w:val="21"/>
            <w:lang w:eastAsia="fr-FR"/>
            <w:rPrChange w:id="307" w:author="Jérôme RANDON" w:date="2025-10-26T17:30:00Z">
              <w:rPr>
                <w:lang w:eastAsia="fr-FR"/>
              </w:rPr>
            </w:rPrChange>
          </w:rPr>
          <w:delText xml:space="preserve">3. </w:delText>
        </w:r>
      </w:del>
      <w:r w:rsidRPr="002F14F2">
        <w:rPr>
          <w:rFonts w:ascii="Arial" w:eastAsia="Times New Roman" w:hAnsi="Arial" w:cs="Arial"/>
          <w:b/>
          <w:bCs/>
          <w:color w:val="1A1C1E"/>
          <w:sz w:val="21"/>
          <w:szCs w:val="21"/>
          <w:lang w:eastAsia="fr-FR"/>
          <w:rPrChange w:id="308" w:author="Jérôme RANDON" w:date="2025-10-26T17:30:00Z">
            <w:rPr>
              <w:lang w:eastAsia="fr-FR"/>
            </w:rPr>
          </w:rPrChange>
        </w:rPr>
        <w:t>Le "Terminal"</w:t>
      </w:r>
    </w:p>
    <w:p w14:paraId="6AEBE073" w14:textId="7A362D35" w:rsidR="002921F3" w:rsidRPr="002F14F2" w:rsidRDefault="002921F3" w:rsidP="002F14F2">
      <w:pPr>
        <w:shd w:val="clear" w:color="auto" w:fill="FFFFFF"/>
        <w:spacing w:before="100" w:beforeAutospacing="1" w:after="270" w:line="300" w:lineRule="atLeast"/>
        <w:jc w:val="both"/>
        <w:rPr>
          <w:rFonts w:ascii="Arial" w:eastAsia="Times New Roman" w:hAnsi="Arial" w:cs="Arial"/>
          <w:b/>
          <w:bCs/>
          <w:color w:val="1A1C1E"/>
          <w:sz w:val="21"/>
          <w:szCs w:val="21"/>
          <w:lang w:eastAsia="fr-FR"/>
          <w:rPrChange w:id="309" w:author="Jérôme RANDON" w:date="2025-10-26T17:28:00Z">
            <w:rPr>
              <w:lang w:eastAsia="fr-FR"/>
            </w:rPr>
          </w:rPrChange>
        </w:rPr>
        <w:pPrChange w:id="310" w:author="Jérôme RANDON" w:date="2025-10-26T17:29:00Z">
          <w:pPr>
            <w:shd w:val="clear" w:color="auto" w:fill="FFFFFF"/>
            <w:spacing w:before="100" w:beforeAutospacing="1" w:after="270" w:line="300" w:lineRule="atLeast"/>
          </w:pPr>
        </w:pPrChange>
      </w:pPr>
      <w:del w:id="311" w:author="Jérôme RANDON" w:date="2025-10-26T17:29:00Z">
        <w:r w:rsidRPr="002F14F2" w:rsidDel="002F14F2">
          <w:rPr>
            <w:rFonts w:ascii="Arial" w:eastAsia="Times New Roman" w:hAnsi="Arial" w:cs="Arial"/>
            <w:color w:val="1A1C1E"/>
            <w:sz w:val="21"/>
            <w:szCs w:val="21"/>
            <w:lang w:eastAsia="fr-FR"/>
            <w:rPrChange w:id="312" w:author="Jérôme RANDON" w:date="2025-10-26T17:28:00Z">
              <w:rPr>
                <w:lang w:eastAsia="fr-FR"/>
              </w:rPr>
            </w:rPrChange>
          </w:rPr>
          <w:br/>
        </w:r>
      </w:del>
      <w:r w:rsidRPr="002F14F2">
        <w:rPr>
          <w:rFonts w:ascii="Arial" w:eastAsia="Times New Roman" w:hAnsi="Arial" w:cs="Arial"/>
          <w:color w:val="1A1C1E"/>
          <w:sz w:val="21"/>
          <w:szCs w:val="21"/>
          <w:lang w:eastAsia="fr-FR"/>
          <w:rPrChange w:id="313" w:author="Jérôme RANDON" w:date="2025-10-26T17:28:00Z">
            <w:rPr>
              <w:lang w:eastAsia="fr-FR"/>
            </w:rPr>
          </w:rPrChange>
        </w:rPr>
        <w:t>La ligne de texte en bas du panneau vous montre la chaîne de caractères exacte envoyée par l'Arduino via le port série. C'est un excellent outil de débogage pour voir les données telles qu'elles arrivent. L'invite (</w:t>
      </w:r>
      <w:r w:rsidRPr="002F14F2">
        <w:rPr>
          <w:rFonts w:ascii="Courier New" w:eastAsia="Times New Roman" w:hAnsi="Courier New" w:cs="Courier New"/>
          <w:color w:val="1A1C1E"/>
          <w:sz w:val="20"/>
          <w:szCs w:val="20"/>
          <w:bdr w:val="single" w:sz="6" w:space="0" w:color="FFFFFF" w:frame="1"/>
          <w:lang w:eastAsia="fr-FR"/>
          <w:rPrChange w:id="314" w:author="Jérôme RANDON" w:date="2025-10-26T17:28:00Z">
            <w:rPr>
              <w:rFonts w:ascii="Courier New" w:hAnsi="Courier New" w:cs="Courier New"/>
              <w:sz w:val="20"/>
              <w:szCs w:val="20"/>
              <w:bdr w:val="single" w:sz="6" w:space="0" w:color="FFFFFF" w:frame="1"/>
              <w:lang w:eastAsia="fr-FR"/>
            </w:rPr>
          </w:rPrChange>
        </w:rPr>
        <w:t>Abs&gt;</w:t>
      </w:r>
      <w:r w:rsidRPr="002F14F2">
        <w:rPr>
          <w:rFonts w:ascii="Arial" w:eastAsia="Times New Roman" w:hAnsi="Arial" w:cs="Arial"/>
          <w:color w:val="1A1C1E"/>
          <w:sz w:val="21"/>
          <w:szCs w:val="21"/>
          <w:lang w:eastAsia="fr-FR"/>
          <w:rPrChange w:id="315" w:author="Jérôme RANDON" w:date="2025-10-26T17:28:00Z">
            <w:rPr>
              <w:lang w:eastAsia="fr-FR"/>
            </w:rPr>
          </w:rPrChange>
        </w:rPr>
        <w:t>, </w:t>
      </w:r>
      <w:r w:rsidRPr="002F14F2">
        <w:rPr>
          <w:rFonts w:ascii="Courier New" w:eastAsia="Times New Roman" w:hAnsi="Courier New" w:cs="Courier New"/>
          <w:color w:val="1A1C1E"/>
          <w:sz w:val="20"/>
          <w:szCs w:val="20"/>
          <w:bdr w:val="single" w:sz="6" w:space="0" w:color="FFFFFF" w:frame="1"/>
          <w:lang w:eastAsia="fr-FR"/>
          <w:rPrChange w:id="316" w:author="Jérôme RANDON" w:date="2025-10-26T17:28:00Z">
            <w:rPr>
              <w:rFonts w:ascii="Courier New" w:hAnsi="Courier New" w:cs="Courier New"/>
              <w:sz w:val="20"/>
              <w:szCs w:val="20"/>
              <w:bdr w:val="single" w:sz="6" w:space="0" w:color="FFFFFF" w:frame="1"/>
              <w:lang w:eastAsia="fr-FR"/>
            </w:rPr>
          </w:rPrChange>
        </w:rPr>
        <w:t>Signal LED&gt;</w:t>
      </w:r>
      <w:r w:rsidRPr="002F14F2">
        <w:rPr>
          <w:rFonts w:ascii="Arial" w:eastAsia="Times New Roman" w:hAnsi="Arial" w:cs="Arial"/>
          <w:color w:val="1A1C1E"/>
          <w:sz w:val="21"/>
          <w:szCs w:val="21"/>
          <w:lang w:eastAsia="fr-FR"/>
          <w:rPrChange w:id="317" w:author="Jérôme RANDON" w:date="2025-10-26T17:28:00Z">
            <w:rPr>
              <w:lang w:eastAsia="fr-FR"/>
            </w:rPr>
          </w:rPrChange>
        </w:rPr>
        <w:t>, etc.) vous indique quelle commande a généré ces données.</w:t>
      </w:r>
    </w:p>
    <w:p w14:paraId="4CA70033" w14:textId="3DBF7719" w:rsidR="002F14F2" w:rsidRPr="002F14F2" w:rsidRDefault="002921F3" w:rsidP="002F14F2">
      <w:pPr>
        <w:pStyle w:val="Paragraphedeliste"/>
        <w:numPr>
          <w:ilvl w:val="0"/>
          <w:numId w:val="23"/>
        </w:numPr>
        <w:shd w:val="clear" w:color="auto" w:fill="FFFFFF"/>
        <w:tabs>
          <w:tab w:val="clear" w:pos="720"/>
          <w:tab w:val="num" w:pos="426"/>
        </w:tabs>
        <w:spacing w:before="100" w:beforeAutospacing="1" w:after="270" w:line="300" w:lineRule="atLeast"/>
        <w:ind w:hanging="720"/>
        <w:jc w:val="both"/>
        <w:rPr>
          <w:ins w:id="318" w:author="Jérôme RANDON" w:date="2025-10-26T17:29:00Z"/>
          <w:rFonts w:ascii="Arial" w:eastAsia="Times New Roman" w:hAnsi="Arial" w:cs="Arial"/>
          <w:b/>
          <w:bCs/>
          <w:color w:val="1A1C1E"/>
          <w:sz w:val="21"/>
          <w:szCs w:val="21"/>
          <w:lang w:eastAsia="fr-FR"/>
          <w:rPrChange w:id="319" w:author="Jérôme RANDON" w:date="2025-10-26T17:29:00Z">
            <w:rPr>
              <w:ins w:id="320" w:author="Jérôme RANDON" w:date="2025-10-26T17:29:00Z"/>
              <w:lang w:eastAsia="fr-FR"/>
            </w:rPr>
          </w:rPrChange>
        </w:rPr>
        <w:pPrChange w:id="321" w:author="Jérôme RANDON" w:date="2025-10-26T17:31:00Z">
          <w:pPr>
            <w:shd w:val="clear" w:color="auto" w:fill="FFFFFF"/>
            <w:spacing w:before="100" w:beforeAutospacing="1" w:after="270" w:line="300" w:lineRule="atLeast"/>
            <w:jc w:val="both"/>
          </w:pPr>
        </w:pPrChange>
      </w:pPr>
      <w:del w:id="322" w:author="Jérôme RANDON" w:date="2025-10-26T17:29:00Z">
        <w:r w:rsidRPr="002F14F2" w:rsidDel="002F14F2">
          <w:rPr>
            <w:rFonts w:ascii="Arial" w:eastAsia="Times New Roman" w:hAnsi="Arial" w:cs="Arial"/>
            <w:b/>
            <w:bCs/>
            <w:color w:val="1A1C1E"/>
            <w:sz w:val="21"/>
            <w:szCs w:val="21"/>
            <w:lang w:eastAsia="fr-FR"/>
            <w:rPrChange w:id="323" w:author="Jérôme RANDON" w:date="2025-10-26T17:29:00Z">
              <w:rPr>
                <w:lang w:eastAsia="fr-FR"/>
              </w:rPr>
            </w:rPrChange>
          </w:rPr>
          <w:delText xml:space="preserve">4. </w:delText>
        </w:r>
      </w:del>
      <w:r w:rsidRPr="002F14F2">
        <w:rPr>
          <w:rFonts w:ascii="Arial" w:eastAsia="Times New Roman" w:hAnsi="Arial" w:cs="Arial"/>
          <w:b/>
          <w:bCs/>
          <w:color w:val="1A1C1E"/>
          <w:sz w:val="21"/>
          <w:szCs w:val="21"/>
          <w:lang w:eastAsia="fr-FR"/>
          <w:rPrChange w:id="324" w:author="Jérôme RANDON" w:date="2025-10-26T17:29:00Z">
            <w:rPr>
              <w:lang w:eastAsia="fr-FR"/>
            </w:rPr>
          </w:rPrChange>
        </w:rPr>
        <w:t>Contrôle du Graphique</w:t>
      </w:r>
    </w:p>
    <w:p w14:paraId="760E97A1" w14:textId="0D321384" w:rsidR="002921F3" w:rsidRPr="002F14F2" w:rsidRDefault="002921F3" w:rsidP="002F14F2">
      <w:pPr>
        <w:shd w:val="clear" w:color="auto" w:fill="FFFFFF"/>
        <w:spacing w:before="100" w:beforeAutospacing="1" w:after="270" w:line="300" w:lineRule="atLeast"/>
        <w:jc w:val="both"/>
        <w:rPr>
          <w:rFonts w:ascii="Arial" w:eastAsia="Times New Roman" w:hAnsi="Arial" w:cs="Arial"/>
          <w:color w:val="1A1C1E"/>
          <w:sz w:val="21"/>
          <w:szCs w:val="21"/>
          <w:lang w:eastAsia="fr-FR"/>
          <w:rPrChange w:id="325" w:author="Jérôme RANDON" w:date="2025-10-26T17:29:00Z">
            <w:rPr>
              <w:lang w:eastAsia="fr-FR"/>
            </w:rPr>
          </w:rPrChange>
        </w:rPr>
        <w:pPrChange w:id="326" w:author="Jérôme RANDON" w:date="2025-10-26T17:29:00Z">
          <w:pPr>
            <w:shd w:val="clear" w:color="auto" w:fill="FFFFFF"/>
            <w:spacing w:before="100" w:beforeAutospacing="1" w:after="270" w:line="300" w:lineRule="atLeast"/>
          </w:pPr>
        </w:pPrChange>
      </w:pPr>
      <w:del w:id="327" w:author="Jérôme RANDON" w:date="2025-10-26T17:29:00Z">
        <w:r w:rsidRPr="002F14F2" w:rsidDel="002F14F2">
          <w:rPr>
            <w:rFonts w:ascii="Arial" w:eastAsia="Times New Roman" w:hAnsi="Arial" w:cs="Arial"/>
            <w:color w:val="1A1C1E"/>
            <w:sz w:val="21"/>
            <w:szCs w:val="21"/>
            <w:lang w:eastAsia="fr-FR"/>
            <w:rPrChange w:id="328" w:author="Jérôme RANDON" w:date="2025-10-26T17:29:00Z">
              <w:rPr>
                <w:lang w:eastAsia="fr-FR"/>
              </w:rPr>
            </w:rPrChange>
          </w:rPr>
          <w:br/>
        </w:r>
      </w:del>
      <w:r w:rsidRPr="002F14F2">
        <w:rPr>
          <w:rFonts w:ascii="Arial" w:eastAsia="Times New Roman" w:hAnsi="Arial" w:cs="Arial"/>
          <w:color w:val="1A1C1E"/>
          <w:sz w:val="21"/>
          <w:szCs w:val="21"/>
          <w:lang w:eastAsia="fr-FR"/>
          <w:rPrChange w:id="329" w:author="Jérôme RANDON" w:date="2025-10-26T17:29:00Z">
            <w:rPr>
              <w:lang w:eastAsia="fr-FR"/>
            </w:rPr>
          </w:rPrChange>
        </w:rPr>
        <w:t>Vous pouvez ici désactiver la mise à l'échelle automatique de l'axe Y et fixer manuellement une valeur maximale, ce qui peut être utile pour comparer des signaux de faible amplitude.</w:t>
      </w:r>
    </w:p>
    <w:p w14:paraId="02582331" w14:textId="0A4AB0AC" w:rsidR="002F14F2" w:rsidRPr="002F14F2" w:rsidRDefault="002921F3" w:rsidP="002F14F2">
      <w:pPr>
        <w:pStyle w:val="Paragraphedeliste"/>
        <w:numPr>
          <w:ilvl w:val="0"/>
          <w:numId w:val="23"/>
        </w:numPr>
        <w:shd w:val="clear" w:color="auto" w:fill="FFFFFF"/>
        <w:tabs>
          <w:tab w:val="clear" w:pos="720"/>
          <w:tab w:val="num" w:pos="426"/>
        </w:tabs>
        <w:spacing w:before="100" w:beforeAutospacing="1" w:after="270" w:line="300" w:lineRule="atLeast"/>
        <w:ind w:hanging="720"/>
        <w:jc w:val="both"/>
        <w:rPr>
          <w:ins w:id="330" w:author="Jérôme RANDON" w:date="2025-10-26T17:31:00Z"/>
          <w:rFonts w:ascii="Arial" w:eastAsia="Times New Roman" w:hAnsi="Arial" w:cs="Arial"/>
          <w:b/>
          <w:bCs/>
          <w:color w:val="1A1C1E"/>
          <w:sz w:val="21"/>
          <w:szCs w:val="21"/>
          <w:lang w:eastAsia="fr-FR"/>
          <w:rPrChange w:id="331" w:author="Jérôme RANDON" w:date="2025-10-26T17:31:00Z">
            <w:rPr>
              <w:ins w:id="332" w:author="Jérôme RANDON" w:date="2025-10-26T17:31:00Z"/>
              <w:lang w:eastAsia="fr-FR"/>
            </w:rPr>
          </w:rPrChange>
        </w:rPr>
        <w:pPrChange w:id="333" w:author="Jérôme RANDON" w:date="2025-10-26T17:31:00Z">
          <w:pPr>
            <w:shd w:val="clear" w:color="auto" w:fill="FFFFFF"/>
            <w:spacing w:before="100" w:beforeAutospacing="1" w:after="270" w:line="300" w:lineRule="atLeast"/>
            <w:jc w:val="both"/>
          </w:pPr>
        </w:pPrChange>
      </w:pPr>
      <w:del w:id="334" w:author="Jérôme RANDON" w:date="2025-10-26T17:31:00Z">
        <w:r w:rsidRPr="002F14F2" w:rsidDel="002F14F2">
          <w:rPr>
            <w:rFonts w:ascii="Arial" w:eastAsia="Times New Roman" w:hAnsi="Arial" w:cs="Arial"/>
            <w:b/>
            <w:bCs/>
            <w:color w:val="1A1C1E"/>
            <w:sz w:val="21"/>
            <w:szCs w:val="21"/>
            <w:lang w:eastAsia="fr-FR"/>
            <w:rPrChange w:id="335" w:author="Jérôme RANDON" w:date="2025-10-26T17:31:00Z">
              <w:rPr>
                <w:lang w:eastAsia="fr-FR"/>
              </w:rPr>
            </w:rPrChange>
          </w:rPr>
          <w:delText xml:space="preserve">5. </w:delText>
        </w:r>
      </w:del>
      <w:r w:rsidRPr="002F14F2">
        <w:rPr>
          <w:rFonts w:ascii="Arial" w:eastAsia="Times New Roman" w:hAnsi="Arial" w:cs="Arial"/>
          <w:b/>
          <w:bCs/>
          <w:color w:val="1A1C1E"/>
          <w:sz w:val="21"/>
          <w:szCs w:val="21"/>
          <w:lang w:eastAsia="fr-FR"/>
          <w:rPrChange w:id="336" w:author="Jérôme RANDON" w:date="2025-10-26T17:31:00Z">
            <w:rPr>
              <w:lang w:eastAsia="fr-FR"/>
            </w:rPr>
          </w:rPrChange>
        </w:rPr>
        <w:t>Quitter le Mode Expert</w:t>
      </w:r>
    </w:p>
    <w:p w14:paraId="28DC056F" w14:textId="3212FD51" w:rsidR="002921F3" w:rsidRPr="002F14F2" w:rsidRDefault="002921F3" w:rsidP="002F14F2">
      <w:pPr>
        <w:shd w:val="clear" w:color="auto" w:fill="FFFFFF"/>
        <w:spacing w:before="100" w:beforeAutospacing="1" w:after="270" w:line="300" w:lineRule="atLeast"/>
        <w:jc w:val="both"/>
        <w:rPr>
          <w:rFonts w:ascii="Arial" w:eastAsia="Times New Roman" w:hAnsi="Arial" w:cs="Arial"/>
          <w:color w:val="1A1C1E"/>
          <w:sz w:val="21"/>
          <w:szCs w:val="21"/>
          <w:lang w:eastAsia="fr-FR"/>
          <w:rPrChange w:id="337" w:author="Jérôme RANDON" w:date="2025-10-26T17:31:00Z">
            <w:rPr>
              <w:lang w:eastAsia="fr-FR"/>
            </w:rPr>
          </w:rPrChange>
        </w:rPr>
        <w:pPrChange w:id="338" w:author="Jérôme RANDON" w:date="2025-10-26T17:31:00Z">
          <w:pPr>
            <w:shd w:val="clear" w:color="auto" w:fill="FFFFFF"/>
            <w:spacing w:before="100" w:beforeAutospacing="1" w:after="270" w:line="300" w:lineRule="atLeast"/>
          </w:pPr>
        </w:pPrChange>
      </w:pPr>
      <w:del w:id="339" w:author="Jérôme RANDON" w:date="2025-10-26T17:31:00Z">
        <w:r w:rsidRPr="002F14F2" w:rsidDel="002F14F2">
          <w:rPr>
            <w:rFonts w:ascii="Arial" w:eastAsia="Times New Roman" w:hAnsi="Arial" w:cs="Arial"/>
            <w:color w:val="1A1C1E"/>
            <w:sz w:val="21"/>
            <w:szCs w:val="21"/>
            <w:lang w:eastAsia="fr-FR"/>
            <w:rPrChange w:id="340" w:author="Jérôme RANDON" w:date="2025-10-26T17:31:00Z">
              <w:rPr>
                <w:lang w:eastAsia="fr-FR"/>
              </w:rPr>
            </w:rPrChange>
          </w:rPr>
          <w:br/>
        </w:r>
      </w:del>
      <w:r w:rsidRPr="002F14F2">
        <w:rPr>
          <w:rFonts w:ascii="Arial" w:eastAsia="Times New Roman" w:hAnsi="Arial" w:cs="Arial"/>
          <w:color w:val="1A1C1E"/>
          <w:sz w:val="21"/>
          <w:szCs w:val="21"/>
          <w:lang w:eastAsia="fr-FR"/>
          <w:rPrChange w:id="341" w:author="Jérôme RANDON" w:date="2025-10-26T17:31:00Z">
            <w:rPr>
              <w:lang w:eastAsia="fr-FR"/>
            </w:rPr>
          </w:rPrChange>
        </w:rPr>
        <w:t>Cliquez à nouveau sur la roue crantée ou sur le bouton </w:t>
      </w:r>
      <w:r w:rsidRPr="002F14F2">
        <w:rPr>
          <w:rFonts w:ascii="Arial" w:eastAsia="Times New Roman" w:hAnsi="Arial" w:cs="Arial"/>
          <w:color w:val="1A1C1E"/>
          <w:sz w:val="21"/>
          <w:szCs w:val="21"/>
          <w:lang w:eastAsia="fr-FR"/>
          <w:rPrChange w:id="342" w:author="Jérôme RANDON" w:date="2025-10-26T17:31:00Z">
            <w:rPr>
              <w:b/>
              <w:bCs/>
              <w:lang w:eastAsia="fr-FR"/>
            </w:rPr>
          </w:rPrChange>
        </w:rPr>
        <w:t>"Fermer"</w:t>
      </w:r>
      <w:r w:rsidRPr="002F14F2">
        <w:rPr>
          <w:rFonts w:ascii="Arial" w:eastAsia="Times New Roman" w:hAnsi="Arial" w:cs="Arial"/>
          <w:color w:val="1A1C1E"/>
          <w:sz w:val="21"/>
          <w:szCs w:val="21"/>
          <w:lang w:eastAsia="fr-FR"/>
          <w:rPrChange w:id="343" w:author="Jérôme RANDON" w:date="2025-10-26T17:31:00Z">
            <w:rPr>
              <w:lang w:eastAsia="fr-FR"/>
            </w:rPr>
          </w:rPrChange>
        </w:rPr>
        <w:t>. L'application enverra automatiquement la commande "Abs" à l'appareil et reviendra en mode d'affichage "Transmittance", prête pour une utilisation standard.</w:t>
      </w:r>
    </w:p>
    <w:p w14:paraId="1BC9363D" w14:textId="77777777" w:rsidR="002921F3" w:rsidRPr="002921F3" w:rsidRDefault="002921F3" w:rsidP="00A565B5">
      <w:pPr>
        <w:spacing w:after="0" w:line="240" w:lineRule="auto"/>
        <w:jc w:val="both"/>
        <w:rPr>
          <w:rFonts w:ascii="Times New Roman" w:eastAsia="Times New Roman" w:hAnsi="Times New Roman" w:cs="Times New Roman"/>
          <w:sz w:val="24"/>
          <w:szCs w:val="24"/>
          <w:lang w:eastAsia="fr-FR"/>
        </w:rPr>
        <w:pPrChange w:id="344" w:author="Jérôme RANDON" w:date="2025-10-26T17:12:00Z">
          <w:pPr>
            <w:spacing w:after="0" w:line="240" w:lineRule="auto"/>
          </w:pPr>
        </w:pPrChange>
      </w:pPr>
      <w:r w:rsidRPr="002921F3">
        <w:rPr>
          <w:rFonts w:ascii="Times New Roman" w:eastAsia="Times New Roman" w:hAnsi="Times New Roman" w:cs="Times New Roman"/>
          <w:sz w:val="24"/>
          <w:szCs w:val="24"/>
          <w:lang w:eastAsia="fr-FR"/>
        </w:rPr>
        <w:pict w14:anchorId="0B0FA66B">
          <v:rect id="_x0000_i1034" style="width:475.2pt;height:1.5pt" o:hrpct="0" o:hralign="center" o:hrstd="t" o:hr="t" fillcolor="#a0a0a0" stroked="f"/>
        </w:pict>
      </w:r>
    </w:p>
    <w:p w14:paraId="426796CD" w14:textId="77777777" w:rsidR="002F14F2" w:rsidRDefault="002F14F2">
      <w:pPr>
        <w:rPr>
          <w:ins w:id="345" w:author="Jérôme RANDON" w:date="2025-10-26T17:32:00Z"/>
          <w:rFonts w:ascii="Arial" w:eastAsia="Times New Roman" w:hAnsi="Arial" w:cs="Arial"/>
          <w:b/>
          <w:bCs/>
          <w:color w:val="1A1C1E"/>
          <w:sz w:val="24"/>
          <w:szCs w:val="24"/>
          <w:lang w:eastAsia="fr-FR"/>
        </w:rPr>
      </w:pPr>
      <w:ins w:id="346" w:author="Jérôme RANDON" w:date="2025-10-26T17:32:00Z">
        <w:r>
          <w:rPr>
            <w:rFonts w:ascii="Arial" w:eastAsia="Times New Roman" w:hAnsi="Arial" w:cs="Arial"/>
            <w:b/>
            <w:bCs/>
            <w:color w:val="1A1C1E"/>
            <w:sz w:val="24"/>
            <w:szCs w:val="24"/>
            <w:lang w:eastAsia="fr-FR"/>
          </w:rPr>
          <w:br w:type="page"/>
        </w:r>
      </w:ins>
    </w:p>
    <w:p w14:paraId="11327D82" w14:textId="3E7C5221"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347"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lastRenderedPageBreak/>
        <w:t>Page 9 : Dépannage et Bonnes Pratiques</w:t>
      </w:r>
    </w:p>
    <w:p w14:paraId="5905924E"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48"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Même avec les meilleurs outils, on rencontre parfois des soucis. Voici quelques pistes.</w:t>
      </w:r>
    </w:p>
    <w:p w14:paraId="45CAAF60"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49"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"L'API Web Serial n'est pas supportée"</w:t>
      </w:r>
    </w:p>
    <w:p w14:paraId="0BB6C514" w14:textId="77777777" w:rsidR="002921F3" w:rsidRPr="002921F3" w:rsidRDefault="002921F3" w:rsidP="00A565B5">
      <w:pPr>
        <w:numPr>
          <w:ilvl w:val="0"/>
          <w:numId w:val="13"/>
        </w:numPr>
        <w:shd w:val="clear" w:color="auto" w:fill="FFFFFF"/>
        <w:spacing w:after="45" w:line="300" w:lineRule="atLeast"/>
        <w:jc w:val="both"/>
        <w:rPr>
          <w:rFonts w:ascii="Arial" w:eastAsia="Times New Roman" w:hAnsi="Arial" w:cs="Arial"/>
          <w:color w:val="1A1C1E"/>
          <w:sz w:val="21"/>
          <w:szCs w:val="21"/>
          <w:lang w:eastAsia="fr-FR"/>
        </w:rPr>
        <w:pPrChange w:id="350" w:author="Jérôme RANDON" w:date="2025-10-26T17:12:00Z">
          <w:pPr>
            <w:numPr>
              <w:numId w:val="13"/>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Cause :</w:t>
      </w:r>
      <w:r w:rsidRPr="002921F3">
        <w:rPr>
          <w:rFonts w:ascii="Arial" w:eastAsia="Times New Roman" w:hAnsi="Arial" w:cs="Arial"/>
          <w:color w:val="1A1C1E"/>
          <w:sz w:val="21"/>
          <w:szCs w:val="21"/>
          <w:lang w:eastAsia="fr-FR"/>
        </w:rPr>
        <w:t> Vous utilisez un navigateur incompatible comme Firefox, Safari, ou un navigateur sur mobile.</w:t>
      </w:r>
    </w:p>
    <w:p w14:paraId="7DB34383" w14:textId="77777777" w:rsidR="002921F3" w:rsidRPr="002921F3" w:rsidRDefault="002921F3" w:rsidP="00A565B5">
      <w:pPr>
        <w:numPr>
          <w:ilvl w:val="0"/>
          <w:numId w:val="13"/>
        </w:numPr>
        <w:shd w:val="clear" w:color="auto" w:fill="FFFFFF"/>
        <w:spacing w:after="45" w:line="300" w:lineRule="atLeast"/>
        <w:jc w:val="both"/>
        <w:rPr>
          <w:rFonts w:ascii="Arial" w:eastAsia="Times New Roman" w:hAnsi="Arial" w:cs="Arial"/>
          <w:color w:val="1A1C1E"/>
          <w:sz w:val="21"/>
          <w:szCs w:val="21"/>
          <w:lang w:eastAsia="fr-FR"/>
        </w:rPr>
        <w:pPrChange w:id="351" w:author="Jérôme RANDON" w:date="2025-10-26T17:12:00Z">
          <w:pPr>
            <w:numPr>
              <w:numId w:val="13"/>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Solution :</w:t>
      </w:r>
      <w:r w:rsidRPr="002921F3">
        <w:rPr>
          <w:rFonts w:ascii="Arial" w:eastAsia="Times New Roman" w:hAnsi="Arial" w:cs="Arial"/>
          <w:color w:val="1A1C1E"/>
          <w:sz w:val="21"/>
          <w:szCs w:val="21"/>
          <w:lang w:eastAsia="fr-FR"/>
        </w:rPr>
        <w:t xml:space="preserve"> Utilisez un navigateur basé sur </w:t>
      </w:r>
      <w:proofErr w:type="spellStart"/>
      <w:r w:rsidRPr="002921F3">
        <w:rPr>
          <w:rFonts w:ascii="Arial" w:eastAsia="Times New Roman" w:hAnsi="Arial" w:cs="Arial"/>
          <w:color w:val="1A1C1E"/>
          <w:sz w:val="21"/>
          <w:szCs w:val="21"/>
          <w:lang w:eastAsia="fr-FR"/>
        </w:rPr>
        <w:t>Chromium</w:t>
      </w:r>
      <w:proofErr w:type="spellEnd"/>
      <w:r w:rsidRPr="002921F3">
        <w:rPr>
          <w:rFonts w:ascii="Arial" w:eastAsia="Times New Roman" w:hAnsi="Arial" w:cs="Arial"/>
          <w:color w:val="1A1C1E"/>
          <w:sz w:val="21"/>
          <w:szCs w:val="21"/>
          <w:lang w:eastAsia="fr-FR"/>
        </w:rPr>
        <w:t xml:space="preserve"> comme Google Chrome, Microsoft Edge ou Opera sur un ordinateur.</w:t>
      </w:r>
    </w:p>
    <w:p w14:paraId="61320215"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52"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"Je ne vois pas mon port série dans la liste"</w:t>
      </w:r>
    </w:p>
    <w:p w14:paraId="5686C575" w14:textId="77777777" w:rsidR="002921F3" w:rsidRPr="002921F3" w:rsidRDefault="002921F3" w:rsidP="00A565B5">
      <w:pPr>
        <w:numPr>
          <w:ilvl w:val="0"/>
          <w:numId w:val="14"/>
        </w:numPr>
        <w:shd w:val="clear" w:color="auto" w:fill="FFFFFF"/>
        <w:spacing w:after="45" w:line="300" w:lineRule="atLeast"/>
        <w:jc w:val="both"/>
        <w:rPr>
          <w:rFonts w:ascii="Arial" w:eastAsia="Times New Roman" w:hAnsi="Arial" w:cs="Arial"/>
          <w:color w:val="1A1C1E"/>
          <w:sz w:val="21"/>
          <w:szCs w:val="21"/>
          <w:lang w:eastAsia="fr-FR"/>
        </w:rPr>
        <w:pPrChange w:id="353" w:author="Jérôme RANDON" w:date="2025-10-26T17:12:00Z">
          <w:pPr>
            <w:numPr>
              <w:numId w:val="14"/>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Cause :</w:t>
      </w:r>
      <w:r w:rsidRPr="002921F3">
        <w:rPr>
          <w:rFonts w:ascii="Arial" w:eastAsia="Times New Roman" w:hAnsi="Arial" w:cs="Arial"/>
          <w:color w:val="1A1C1E"/>
          <w:sz w:val="21"/>
          <w:szCs w:val="21"/>
          <w:lang w:eastAsia="fr-FR"/>
        </w:rPr>
        <w:t> Le pilote de l'Arduino n'est peut-être pas installé, ou le câble USB est défectueux.</w:t>
      </w:r>
    </w:p>
    <w:p w14:paraId="0B51ED94" w14:textId="77777777" w:rsidR="002921F3" w:rsidRPr="002921F3" w:rsidRDefault="002921F3" w:rsidP="00A565B5">
      <w:pPr>
        <w:numPr>
          <w:ilvl w:val="0"/>
          <w:numId w:val="14"/>
        </w:numPr>
        <w:shd w:val="clear" w:color="auto" w:fill="FFFFFF"/>
        <w:spacing w:after="45" w:line="300" w:lineRule="atLeast"/>
        <w:jc w:val="both"/>
        <w:rPr>
          <w:rFonts w:ascii="Arial" w:eastAsia="Times New Roman" w:hAnsi="Arial" w:cs="Arial"/>
          <w:color w:val="1A1C1E"/>
          <w:sz w:val="21"/>
          <w:szCs w:val="21"/>
          <w:lang w:eastAsia="fr-FR"/>
        </w:rPr>
        <w:pPrChange w:id="354" w:author="Jérôme RANDON" w:date="2025-10-26T17:12:00Z">
          <w:pPr>
            <w:numPr>
              <w:numId w:val="14"/>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Solution :</w:t>
      </w:r>
      <w:r w:rsidRPr="002921F3">
        <w:rPr>
          <w:rFonts w:ascii="Arial" w:eastAsia="Times New Roman" w:hAnsi="Arial" w:cs="Arial"/>
          <w:color w:val="1A1C1E"/>
          <w:sz w:val="21"/>
          <w:szCs w:val="21"/>
          <w:lang w:eastAsia="fr-FR"/>
        </w:rPr>
        <w:t> Assurez-vous que l'Arduino est bien reconnu par votre système d'exploitation. Essayez un autre câble ou un autre port USB.</w:t>
      </w:r>
    </w:p>
    <w:p w14:paraId="6113F299"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55"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"Les valeurs d'absorbance sont bizarres ou négatives"</w:t>
      </w:r>
    </w:p>
    <w:p w14:paraId="554EBB63" w14:textId="77777777" w:rsidR="002921F3" w:rsidRPr="002921F3" w:rsidRDefault="002921F3" w:rsidP="00A565B5">
      <w:pPr>
        <w:numPr>
          <w:ilvl w:val="0"/>
          <w:numId w:val="15"/>
        </w:numPr>
        <w:shd w:val="clear" w:color="auto" w:fill="FFFFFF"/>
        <w:spacing w:after="45" w:line="300" w:lineRule="atLeast"/>
        <w:jc w:val="both"/>
        <w:rPr>
          <w:rFonts w:ascii="Arial" w:eastAsia="Times New Roman" w:hAnsi="Arial" w:cs="Arial"/>
          <w:color w:val="1A1C1E"/>
          <w:sz w:val="21"/>
          <w:szCs w:val="21"/>
          <w:lang w:eastAsia="fr-FR"/>
        </w:rPr>
        <w:pPrChange w:id="356" w:author="Jérôme RANDON" w:date="2025-10-26T17:12:00Z">
          <w:pPr>
            <w:numPr>
              <w:numId w:val="15"/>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Cause :</w:t>
      </w:r>
      <w:r w:rsidRPr="002921F3">
        <w:rPr>
          <w:rFonts w:ascii="Arial" w:eastAsia="Times New Roman" w:hAnsi="Arial" w:cs="Arial"/>
          <w:color w:val="1A1C1E"/>
          <w:sz w:val="21"/>
          <w:szCs w:val="21"/>
          <w:lang w:eastAsia="fr-FR"/>
        </w:rPr>
        <w:t> Vous avez probablement oublié de faire le "zéro" ou votre "blanc" a changé (par exemple, le solvant s'est évaporé ou a été contaminé). Une absorbance négative signifie que votre échantillon transmet </w:t>
      </w:r>
      <w:r w:rsidRPr="002921F3">
        <w:rPr>
          <w:rFonts w:ascii="Arial" w:eastAsia="Times New Roman" w:hAnsi="Arial" w:cs="Arial"/>
          <w:i/>
          <w:iCs/>
          <w:color w:val="1A1C1E"/>
          <w:sz w:val="21"/>
          <w:szCs w:val="21"/>
          <w:lang w:eastAsia="fr-FR"/>
        </w:rPr>
        <w:t>plus</w:t>
      </w:r>
      <w:r w:rsidRPr="002921F3">
        <w:rPr>
          <w:rFonts w:ascii="Arial" w:eastAsia="Times New Roman" w:hAnsi="Arial" w:cs="Arial"/>
          <w:color w:val="1A1C1E"/>
          <w:sz w:val="21"/>
          <w:szCs w:val="21"/>
          <w:lang w:eastAsia="fr-FR"/>
        </w:rPr>
        <w:t> de lumière que votre référence, ce qui peut arriver en cas de fluorescence.</w:t>
      </w:r>
    </w:p>
    <w:p w14:paraId="48779CB5" w14:textId="77777777" w:rsidR="002921F3" w:rsidRPr="002921F3" w:rsidRDefault="002921F3" w:rsidP="00A565B5">
      <w:pPr>
        <w:numPr>
          <w:ilvl w:val="0"/>
          <w:numId w:val="15"/>
        </w:numPr>
        <w:shd w:val="clear" w:color="auto" w:fill="FFFFFF"/>
        <w:spacing w:after="45" w:line="300" w:lineRule="atLeast"/>
        <w:jc w:val="both"/>
        <w:rPr>
          <w:rFonts w:ascii="Arial" w:eastAsia="Times New Roman" w:hAnsi="Arial" w:cs="Arial"/>
          <w:color w:val="1A1C1E"/>
          <w:sz w:val="21"/>
          <w:szCs w:val="21"/>
          <w:lang w:eastAsia="fr-FR"/>
        </w:rPr>
        <w:pPrChange w:id="357" w:author="Jérôme RANDON" w:date="2025-10-26T17:12:00Z">
          <w:pPr>
            <w:numPr>
              <w:numId w:val="15"/>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Solution :</w:t>
      </w:r>
      <w:r w:rsidRPr="002921F3">
        <w:rPr>
          <w:rFonts w:ascii="Arial" w:eastAsia="Times New Roman" w:hAnsi="Arial" w:cs="Arial"/>
          <w:color w:val="1A1C1E"/>
          <w:sz w:val="21"/>
          <w:szCs w:val="21"/>
          <w:lang w:eastAsia="fr-FR"/>
        </w:rPr>
        <w:t> Refaites systématiquement le "zéro" avec un échantillon de solvant frais avant chaque nouvelle série de mesures.</w:t>
      </w:r>
    </w:p>
    <w:p w14:paraId="2FC39A21"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58"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Erreur "</w:t>
      </w:r>
      <w:proofErr w:type="spellStart"/>
      <w:r w:rsidRPr="002921F3">
        <w:rPr>
          <w:rFonts w:ascii="Arial" w:eastAsia="Times New Roman" w:hAnsi="Arial" w:cs="Arial"/>
          <w:b/>
          <w:bCs/>
          <w:color w:val="1A1C1E"/>
          <w:sz w:val="21"/>
          <w:szCs w:val="21"/>
          <w:lang w:eastAsia="fr-FR"/>
        </w:rPr>
        <w:t>WritableStream</w:t>
      </w:r>
      <w:proofErr w:type="spellEnd"/>
      <w:r w:rsidRPr="002921F3">
        <w:rPr>
          <w:rFonts w:ascii="Arial" w:eastAsia="Times New Roman" w:hAnsi="Arial" w:cs="Arial"/>
          <w:b/>
          <w:bCs/>
          <w:color w:val="1A1C1E"/>
          <w:sz w:val="21"/>
          <w:szCs w:val="21"/>
          <w:lang w:eastAsia="fr-FR"/>
        </w:rPr>
        <w:t xml:space="preserve"> </w:t>
      </w:r>
      <w:proofErr w:type="spellStart"/>
      <w:r w:rsidRPr="002921F3">
        <w:rPr>
          <w:rFonts w:ascii="Arial" w:eastAsia="Times New Roman" w:hAnsi="Arial" w:cs="Arial"/>
          <w:b/>
          <w:bCs/>
          <w:color w:val="1A1C1E"/>
          <w:sz w:val="21"/>
          <w:szCs w:val="21"/>
          <w:lang w:eastAsia="fr-FR"/>
        </w:rPr>
        <w:t>is</w:t>
      </w:r>
      <w:proofErr w:type="spellEnd"/>
      <w:r w:rsidRPr="002921F3">
        <w:rPr>
          <w:rFonts w:ascii="Arial" w:eastAsia="Times New Roman" w:hAnsi="Arial" w:cs="Arial"/>
          <w:b/>
          <w:bCs/>
          <w:color w:val="1A1C1E"/>
          <w:sz w:val="21"/>
          <w:szCs w:val="21"/>
          <w:lang w:eastAsia="fr-FR"/>
        </w:rPr>
        <w:t xml:space="preserve"> </w:t>
      </w:r>
      <w:proofErr w:type="spellStart"/>
      <w:r w:rsidRPr="002921F3">
        <w:rPr>
          <w:rFonts w:ascii="Arial" w:eastAsia="Times New Roman" w:hAnsi="Arial" w:cs="Arial"/>
          <w:b/>
          <w:bCs/>
          <w:color w:val="1A1C1E"/>
          <w:sz w:val="21"/>
          <w:szCs w:val="21"/>
          <w:lang w:eastAsia="fr-FR"/>
        </w:rPr>
        <w:t>locked</w:t>
      </w:r>
      <w:proofErr w:type="spellEnd"/>
      <w:r w:rsidRPr="002921F3">
        <w:rPr>
          <w:rFonts w:ascii="Arial" w:eastAsia="Times New Roman" w:hAnsi="Arial" w:cs="Arial"/>
          <w:b/>
          <w:bCs/>
          <w:color w:val="1A1C1E"/>
          <w:sz w:val="21"/>
          <w:szCs w:val="21"/>
          <w:lang w:eastAsia="fr-FR"/>
        </w:rPr>
        <w:t>"</w:t>
      </w:r>
    </w:p>
    <w:p w14:paraId="7DFCBDAD" w14:textId="77777777" w:rsidR="002921F3" w:rsidRPr="002921F3" w:rsidRDefault="002921F3" w:rsidP="00A565B5">
      <w:pPr>
        <w:numPr>
          <w:ilvl w:val="0"/>
          <w:numId w:val="16"/>
        </w:numPr>
        <w:shd w:val="clear" w:color="auto" w:fill="FFFFFF"/>
        <w:spacing w:after="45" w:line="300" w:lineRule="atLeast"/>
        <w:jc w:val="both"/>
        <w:rPr>
          <w:rFonts w:ascii="Arial" w:eastAsia="Times New Roman" w:hAnsi="Arial" w:cs="Arial"/>
          <w:color w:val="1A1C1E"/>
          <w:sz w:val="21"/>
          <w:szCs w:val="21"/>
          <w:lang w:eastAsia="fr-FR"/>
        </w:rPr>
        <w:pPrChange w:id="359" w:author="Jérôme RANDON" w:date="2025-10-26T17:12:00Z">
          <w:pPr>
            <w:numPr>
              <w:numId w:val="16"/>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Cause :</w:t>
      </w:r>
      <w:r w:rsidRPr="002921F3">
        <w:rPr>
          <w:rFonts w:ascii="Arial" w:eastAsia="Times New Roman" w:hAnsi="Arial" w:cs="Arial"/>
          <w:color w:val="1A1C1E"/>
          <w:sz w:val="21"/>
          <w:szCs w:val="21"/>
          <w:lang w:eastAsia="fr-FR"/>
        </w:rPr>
        <w:t> C'est un bug qui pouvait survenir lors de l'envoi de commandes.</w:t>
      </w:r>
    </w:p>
    <w:p w14:paraId="64057FF2" w14:textId="77777777" w:rsidR="002921F3" w:rsidRPr="002921F3" w:rsidRDefault="002921F3" w:rsidP="00A565B5">
      <w:pPr>
        <w:numPr>
          <w:ilvl w:val="0"/>
          <w:numId w:val="16"/>
        </w:numPr>
        <w:shd w:val="clear" w:color="auto" w:fill="FFFFFF"/>
        <w:spacing w:after="45" w:line="300" w:lineRule="atLeast"/>
        <w:jc w:val="both"/>
        <w:rPr>
          <w:rFonts w:ascii="Arial" w:eastAsia="Times New Roman" w:hAnsi="Arial" w:cs="Arial"/>
          <w:color w:val="1A1C1E"/>
          <w:sz w:val="21"/>
          <w:szCs w:val="21"/>
          <w:lang w:eastAsia="fr-FR"/>
        </w:rPr>
        <w:pPrChange w:id="360" w:author="Jérôme RANDON" w:date="2025-10-26T17:12:00Z">
          <w:pPr>
            <w:numPr>
              <w:numId w:val="16"/>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Solution :</w:t>
      </w:r>
      <w:r w:rsidRPr="002921F3">
        <w:rPr>
          <w:rFonts w:ascii="Arial" w:eastAsia="Times New Roman" w:hAnsi="Arial" w:cs="Arial"/>
          <w:color w:val="1A1C1E"/>
          <w:sz w:val="21"/>
          <w:szCs w:val="21"/>
          <w:lang w:eastAsia="fr-FR"/>
        </w:rPr>
        <w:t> Cette version de l'application contient un correctif pour ce problème. Si vous le rencontrez, rafraîchir la page devrait suffire.</w:t>
      </w:r>
    </w:p>
    <w:p w14:paraId="420A488C"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61" w:author="Jérôme RANDON" w:date="2025-10-26T17:12:00Z">
          <w:pPr>
            <w:shd w:val="clear" w:color="auto" w:fill="FFFFFF"/>
            <w:spacing w:before="100" w:beforeAutospacing="1" w:after="270" w:line="300" w:lineRule="atLeast"/>
          </w:pPr>
        </w:pPrChange>
      </w:pPr>
      <w:r w:rsidRPr="002921F3">
        <w:rPr>
          <w:rFonts w:ascii="Arial" w:eastAsia="Times New Roman" w:hAnsi="Arial" w:cs="Arial"/>
          <w:b/>
          <w:bCs/>
          <w:color w:val="1A1C1E"/>
          <w:sz w:val="21"/>
          <w:szCs w:val="21"/>
          <w:lang w:eastAsia="fr-FR"/>
        </w:rPr>
        <w:t>Bonnes Pratiques</w:t>
      </w:r>
    </w:p>
    <w:p w14:paraId="1F8DF056" w14:textId="77777777" w:rsidR="002921F3" w:rsidRPr="002921F3" w:rsidRDefault="002921F3" w:rsidP="00A565B5">
      <w:pPr>
        <w:numPr>
          <w:ilvl w:val="0"/>
          <w:numId w:val="17"/>
        </w:numPr>
        <w:shd w:val="clear" w:color="auto" w:fill="FFFFFF"/>
        <w:spacing w:after="45" w:line="300" w:lineRule="atLeast"/>
        <w:jc w:val="both"/>
        <w:rPr>
          <w:rFonts w:ascii="Arial" w:eastAsia="Times New Roman" w:hAnsi="Arial" w:cs="Arial"/>
          <w:color w:val="1A1C1E"/>
          <w:sz w:val="21"/>
          <w:szCs w:val="21"/>
          <w:lang w:eastAsia="fr-FR"/>
        </w:rPr>
        <w:pPrChange w:id="362" w:author="Jérôme RANDON" w:date="2025-10-26T17:12:00Z">
          <w:pPr>
            <w:numPr>
              <w:numId w:val="17"/>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Propreté :</w:t>
      </w:r>
      <w:r w:rsidRPr="002921F3">
        <w:rPr>
          <w:rFonts w:ascii="Arial" w:eastAsia="Times New Roman" w:hAnsi="Arial" w:cs="Arial"/>
          <w:color w:val="1A1C1E"/>
          <w:sz w:val="21"/>
          <w:szCs w:val="21"/>
          <w:lang w:eastAsia="fr-FR"/>
        </w:rPr>
        <w:t> Utilisez toujours des cuves propres et sans rayures. Une trace de doigt peut fausser complètement une mesure !</w:t>
      </w:r>
    </w:p>
    <w:p w14:paraId="2349E60A" w14:textId="77777777" w:rsidR="002921F3" w:rsidRPr="002921F3" w:rsidRDefault="002921F3" w:rsidP="00A565B5">
      <w:pPr>
        <w:numPr>
          <w:ilvl w:val="0"/>
          <w:numId w:val="17"/>
        </w:numPr>
        <w:shd w:val="clear" w:color="auto" w:fill="FFFFFF"/>
        <w:spacing w:after="45" w:line="300" w:lineRule="atLeast"/>
        <w:jc w:val="both"/>
        <w:rPr>
          <w:rFonts w:ascii="Arial" w:eastAsia="Times New Roman" w:hAnsi="Arial" w:cs="Arial"/>
          <w:color w:val="1A1C1E"/>
          <w:sz w:val="21"/>
          <w:szCs w:val="21"/>
          <w:lang w:eastAsia="fr-FR"/>
        </w:rPr>
        <w:pPrChange w:id="363" w:author="Jérôme RANDON" w:date="2025-10-26T17:12:00Z">
          <w:pPr>
            <w:numPr>
              <w:numId w:val="17"/>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Cohérence :</w:t>
      </w:r>
      <w:r w:rsidRPr="002921F3">
        <w:rPr>
          <w:rFonts w:ascii="Arial" w:eastAsia="Times New Roman" w:hAnsi="Arial" w:cs="Arial"/>
          <w:color w:val="1A1C1E"/>
          <w:sz w:val="21"/>
          <w:szCs w:val="21"/>
          <w:lang w:eastAsia="fr-FR"/>
        </w:rPr>
        <w:t> Placez toujours la cuve dans le même sens dans le porte-cuve.</w:t>
      </w:r>
    </w:p>
    <w:p w14:paraId="650ADC75" w14:textId="77777777" w:rsidR="002921F3" w:rsidRPr="002921F3" w:rsidRDefault="002921F3" w:rsidP="00A565B5">
      <w:pPr>
        <w:numPr>
          <w:ilvl w:val="0"/>
          <w:numId w:val="17"/>
        </w:numPr>
        <w:shd w:val="clear" w:color="auto" w:fill="FFFFFF"/>
        <w:spacing w:after="45" w:line="300" w:lineRule="atLeast"/>
        <w:jc w:val="both"/>
        <w:rPr>
          <w:rFonts w:ascii="Arial" w:eastAsia="Times New Roman" w:hAnsi="Arial" w:cs="Arial"/>
          <w:color w:val="1A1C1E"/>
          <w:sz w:val="21"/>
          <w:szCs w:val="21"/>
          <w:lang w:eastAsia="fr-FR"/>
        </w:rPr>
        <w:pPrChange w:id="364" w:author="Jérôme RANDON" w:date="2025-10-26T17:12:00Z">
          <w:pPr>
            <w:numPr>
              <w:numId w:val="17"/>
            </w:numPr>
            <w:shd w:val="clear" w:color="auto" w:fill="FFFFFF"/>
            <w:tabs>
              <w:tab w:val="num" w:pos="720"/>
            </w:tabs>
            <w:spacing w:after="45" w:line="300" w:lineRule="atLeast"/>
            <w:ind w:left="720" w:hanging="360"/>
          </w:pPr>
        </w:pPrChange>
      </w:pPr>
      <w:r w:rsidRPr="002921F3">
        <w:rPr>
          <w:rFonts w:ascii="Arial" w:eastAsia="Times New Roman" w:hAnsi="Arial" w:cs="Arial"/>
          <w:b/>
          <w:bCs/>
          <w:color w:val="1A1C1E"/>
          <w:sz w:val="21"/>
          <w:szCs w:val="21"/>
          <w:lang w:eastAsia="fr-FR"/>
        </w:rPr>
        <w:t>Étalonnage :</w:t>
      </w:r>
      <w:r w:rsidRPr="002921F3">
        <w:rPr>
          <w:rFonts w:ascii="Arial" w:eastAsia="Times New Roman" w:hAnsi="Arial" w:cs="Arial"/>
          <w:color w:val="1A1C1E"/>
          <w:sz w:val="21"/>
          <w:szCs w:val="21"/>
          <w:lang w:eastAsia="fr-FR"/>
        </w:rPr>
        <w:t> Faites le "zéro" régulièrement, surtout si la température de la pièce change.</w:t>
      </w:r>
    </w:p>
    <w:p w14:paraId="6CB851A3" w14:textId="77777777" w:rsidR="002921F3" w:rsidRPr="002921F3" w:rsidRDefault="002921F3" w:rsidP="00A565B5">
      <w:pPr>
        <w:spacing w:after="0" w:line="240" w:lineRule="auto"/>
        <w:jc w:val="both"/>
        <w:rPr>
          <w:rFonts w:ascii="Times New Roman" w:eastAsia="Times New Roman" w:hAnsi="Times New Roman" w:cs="Times New Roman"/>
          <w:sz w:val="24"/>
          <w:szCs w:val="24"/>
          <w:lang w:eastAsia="fr-FR"/>
        </w:rPr>
        <w:pPrChange w:id="365" w:author="Jérôme RANDON" w:date="2025-10-26T17:12:00Z">
          <w:pPr>
            <w:spacing w:after="0" w:line="240" w:lineRule="auto"/>
          </w:pPr>
        </w:pPrChange>
      </w:pPr>
      <w:r w:rsidRPr="002921F3">
        <w:rPr>
          <w:rFonts w:ascii="Times New Roman" w:eastAsia="Times New Roman" w:hAnsi="Times New Roman" w:cs="Times New Roman"/>
          <w:sz w:val="24"/>
          <w:szCs w:val="24"/>
          <w:lang w:eastAsia="fr-FR"/>
        </w:rPr>
        <w:pict w14:anchorId="72701CC7">
          <v:rect id="_x0000_i1035" style="width:475.2pt;height:1.5pt" o:hrpct="0" o:hralign="center" o:hrstd="t" o:hr="t" fillcolor="#a0a0a0" stroked="f"/>
        </w:pict>
      </w:r>
    </w:p>
    <w:p w14:paraId="798614E7" w14:textId="77777777" w:rsidR="002F14F2" w:rsidRDefault="002F14F2">
      <w:pPr>
        <w:rPr>
          <w:ins w:id="366" w:author="Jérôme RANDON" w:date="2025-10-26T17:32:00Z"/>
          <w:rFonts w:ascii="Arial" w:eastAsia="Times New Roman" w:hAnsi="Arial" w:cs="Arial"/>
          <w:b/>
          <w:bCs/>
          <w:color w:val="1A1C1E"/>
          <w:sz w:val="24"/>
          <w:szCs w:val="24"/>
          <w:lang w:eastAsia="fr-FR"/>
        </w:rPr>
      </w:pPr>
      <w:ins w:id="367" w:author="Jérôme RANDON" w:date="2025-10-26T17:32:00Z">
        <w:r>
          <w:rPr>
            <w:rFonts w:ascii="Arial" w:eastAsia="Times New Roman" w:hAnsi="Arial" w:cs="Arial"/>
            <w:b/>
            <w:bCs/>
            <w:color w:val="1A1C1E"/>
            <w:sz w:val="24"/>
            <w:szCs w:val="24"/>
            <w:lang w:eastAsia="fr-FR"/>
          </w:rPr>
          <w:br w:type="page"/>
        </w:r>
      </w:ins>
    </w:p>
    <w:p w14:paraId="7620D1F3" w14:textId="1B111602" w:rsidR="002921F3" w:rsidRPr="002921F3" w:rsidRDefault="002921F3" w:rsidP="00A565B5">
      <w:pPr>
        <w:shd w:val="clear" w:color="auto" w:fill="FFFFFF"/>
        <w:spacing w:after="0" w:line="240" w:lineRule="auto"/>
        <w:jc w:val="both"/>
        <w:outlineLvl w:val="2"/>
        <w:rPr>
          <w:rFonts w:ascii="Arial" w:eastAsia="Times New Roman" w:hAnsi="Arial" w:cs="Arial"/>
          <w:b/>
          <w:bCs/>
          <w:color w:val="1A1C1E"/>
          <w:sz w:val="24"/>
          <w:szCs w:val="24"/>
          <w:lang w:eastAsia="fr-FR"/>
        </w:rPr>
        <w:pPrChange w:id="368" w:author="Jérôme RANDON" w:date="2025-10-26T17:12:00Z">
          <w:pPr>
            <w:shd w:val="clear" w:color="auto" w:fill="FFFFFF"/>
            <w:spacing w:after="0" w:line="240" w:lineRule="auto"/>
            <w:outlineLvl w:val="2"/>
          </w:pPr>
        </w:pPrChange>
      </w:pPr>
      <w:r w:rsidRPr="002921F3">
        <w:rPr>
          <w:rFonts w:ascii="Arial" w:eastAsia="Times New Roman" w:hAnsi="Arial" w:cs="Arial"/>
          <w:b/>
          <w:bCs/>
          <w:color w:val="1A1C1E"/>
          <w:sz w:val="24"/>
          <w:szCs w:val="24"/>
          <w:lang w:eastAsia="fr-FR"/>
        </w:rPr>
        <w:lastRenderedPageBreak/>
        <w:t>Page 10 : Conclusion - À Vous de Jouer !</w:t>
      </w:r>
    </w:p>
    <w:p w14:paraId="64233B4E"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69"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 xml:space="preserve">Vous avez maintenant toutes les clés en main pour utiliser ce spectrophotomètre web. Cet outil, bien plus qu'un simple </w:t>
      </w:r>
      <w:proofErr w:type="spellStart"/>
      <w:r w:rsidRPr="002921F3">
        <w:rPr>
          <w:rFonts w:ascii="Arial" w:eastAsia="Times New Roman" w:hAnsi="Arial" w:cs="Arial"/>
          <w:color w:val="1A1C1E"/>
          <w:sz w:val="21"/>
          <w:szCs w:val="21"/>
          <w:lang w:eastAsia="fr-FR"/>
        </w:rPr>
        <w:t>visualiseur</w:t>
      </w:r>
      <w:proofErr w:type="spellEnd"/>
      <w:r w:rsidRPr="002921F3">
        <w:rPr>
          <w:rFonts w:ascii="Arial" w:eastAsia="Times New Roman" w:hAnsi="Arial" w:cs="Arial"/>
          <w:color w:val="1A1C1E"/>
          <w:sz w:val="21"/>
          <w:szCs w:val="21"/>
          <w:lang w:eastAsia="fr-FR"/>
        </w:rPr>
        <w:t xml:space="preserve"> de données, est une porte d'entrée vers l'expérimentation scientifique.</w:t>
      </w:r>
    </w:p>
    <w:p w14:paraId="36A70C0F" w14:textId="77777777" w:rsidR="002921F3" w:rsidRPr="002921F3" w:rsidRDefault="002921F3" w:rsidP="00A565B5">
      <w:pPr>
        <w:shd w:val="clear" w:color="auto" w:fill="FFFFFF"/>
        <w:spacing w:before="100" w:beforeAutospacing="1" w:after="270" w:line="300" w:lineRule="atLeast"/>
        <w:jc w:val="both"/>
        <w:rPr>
          <w:rFonts w:ascii="Arial" w:eastAsia="Times New Roman" w:hAnsi="Arial" w:cs="Arial"/>
          <w:color w:val="1A1C1E"/>
          <w:sz w:val="21"/>
          <w:szCs w:val="21"/>
          <w:lang w:eastAsia="fr-FR"/>
        </w:rPr>
        <w:pPrChange w:id="370" w:author="Jérôme RANDON" w:date="2025-10-26T17:12:00Z">
          <w:pPr>
            <w:shd w:val="clear" w:color="auto" w:fill="FFFFFF"/>
            <w:spacing w:before="100" w:beforeAutospacing="1" w:after="270" w:line="300" w:lineRule="atLeast"/>
          </w:pPr>
        </w:pPrChange>
      </w:pPr>
      <w:r w:rsidRPr="002921F3">
        <w:rPr>
          <w:rFonts w:ascii="Arial" w:eastAsia="Times New Roman" w:hAnsi="Arial" w:cs="Arial"/>
          <w:color w:val="1A1C1E"/>
          <w:sz w:val="21"/>
          <w:szCs w:val="21"/>
          <w:lang w:eastAsia="fr-FR"/>
        </w:rPr>
        <w:t>Ne vous contentez pas de suivre un protocole. Soyez curieux !</w:t>
      </w:r>
    </w:p>
    <w:p w14:paraId="4186646E" w14:textId="77777777" w:rsidR="002921F3" w:rsidRPr="002921F3" w:rsidRDefault="002921F3" w:rsidP="00A565B5">
      <w:pPr>
        <w:numPr>
          <w:ilvl w:val="0"/>
          <w:numId w:val="18"/>
        </w:numPr>
        <w:shd w:val="clear" w:color="auto" w:fill="FFFFFF"/>
        <w:spacing w:after="45" w:line="300" w:lineRule="atLeast"/>
        <w:jc w:val="both"/>
        <w:rPr>
          <w:rFonts w:ascii="Arial" w:eastAsia="Times New Roman" w:hAnsi="Arial" w:cs="Arial"/>
          <w:color w:val="1A1C1E"/>
          <w:sz w:val="21"/>
          <w:szCs w:val="21"/>
          <w:lang w:eastAsia="fr-FR"/>
        </w:rPr>
        <w:pPrChange w:id="371" w:author="Jérôme RANDON" w:date="2025-10-26T17:12:00Z">
          <w:pPr>
            <w:numPr>
              <w:numId w:val="18"/>
            </w:numPr>
            <w:shd w:val="clear" w:color="auto" w:fill="FFFFFF"/>
            <w:tabs>
              <w:tab w:val="num" w:pos="720"/>
            </w:tabs>
            <w:spacing w:after="45" w:line="300" w:lineRule="atLeast"/>
            <w:ind w:left="720" w:hanging="360"/>
          </w:pPr>
        </w:pPrChange>
      </w:pPr>
      <w:r w:rsidRPr="002921F3">
        <w:rPr>
          <w:rFonts w:ascii="Arial" w:eastAsia="Times New Roman" w:hAnsi="Arial" w:cs="Arial"/>
          <w:color w:val="1A1C1E"/>
          <w:sz w:val="21"/>
          <w:szCs w:val="21"/>
          <w:lang w:eastAsia="fr-FR"/>
        </w:rPr>
        <w:t>Testez différentes concentrations de sirop ou de colorant alimentaire. Pouvez-vous vérifier la loi de Beer-Lambert en traçant la courbe de l'absorbance en fonction de la concentration ?</w:t>
      </w:r>
    </w:p>
    <w:p w14:paraId="5BC7A6A7" w14:textId="77777777" w:rsidR="002921F3" w:rsidRPr="002921F3" w:rsidRDefault="002921F3" w:rsidP="00A565B5">
      <w:pPr>
        <w:numPr>
          <w:ilvl w:val="0"/>
          <w:numId w:val="18"/>
        </w:numPr>
        <w:shd w:val="clear" w:color="auto" w:fill="FFFFFF"/>
        <w:spacing w:after="45" w:line="300" w:lineRule="atLeast"/>
        <w:jc w:val="both"/>
        <w:rPr>
          <w:rFonts w:ascii="Arial" w:eastAsia="Times New Roman" w:hAnsi="Arial" w:cs="Arial"/>
          <w:color w:val="1A1C1E"/>
          <w:sz w:val="21"/>
          <w:szCs w:val="21"/>
          <w:lang w:eastAsia="fr-FR"/>
        </w:rPr>
        <w:pPrChange w:id="372" w:author="Jérôme RANDON" w:date="2025-10-26T17:12:00Z">
          <w:pPr>
            <w:numPr>
              <w:numId w:val="18"/>
            </w:numPr>
            <w:shd w:val="clear" w:color="auto" w:fill="FFFFFF"/>
            <w:tabs>
              <w:tab w:val="num" w:pos="720"/>
            </w:tabs>
            <w:spacing w:after="45" w:line="300" w:lineRule="atLeast"/>
            <w:ind w:left="720" w:hanging="360"/>
          </w:pPr>
        </w:pPrChange>
      </w:pPr>
      <w:r w:rsidRPr="002921F3">
        <w:rPr>
          <w:rFonts w:ascii="Arial" w:eastAsia="Times New Roman" w:hAnsi="Arial" w:cs="Arial"/>
          <w:color w:val="1A1C1E"/>
          <w:sz w:val="21"/>
          <w:szCs w:val="21"/>
          <w:lang w:eastAsia="fr-FR"/>
        </w:rPr>
        <w:t>Analysez le spectre de la chlorophylle en écrasant une feuille d'épinard dans un peu d'alcool.</w:t>
      </w:r>
    </w:p>
    <w:p w14:paraId="15513494" w14:textId="77777777" w:rsidR="002921F3" w:rsidRPr="002921F3" w:rsidRDefault="002921F3" w:rsidP="00A565B5">
      <w:pPr>
        <w:numPr>
          <w:ilvl w:val="0"/>
          <w:numId w:val="18"/>
        </w:numPr>
        <w:shd w:val="clear" w:color="auto" w:fill="FFFFFF"/>
        <w:spacing w:after="45" w:line="300" w:lineRule="atLeast"/>
        <w:jc w:val="both"/>
        <w:rPr>
          <w:rFonts w:ascii="Arial" w:eastAsia="Times New Roman" w:hAnsi="Arial" w:cs="Arial"/>
          <w:color w:val="1A1C1E"/>
          <w:sz w:val="21"/>
          <w:szCs w:val="21"/>
          <w:lang w:eastAsia="fr-FR"/>
        </w:rPr>
        <w:pPrChange w:id="373" w:author="Jérôme RANDON" w:date="2025-10-26T17:12:00Z">
          <w:pPr>
            <w:numPr>
              <w:numId w:val="18"/>
            </w:numPr>
            <w:shd w:val="clear" w:color="auto" w:fill="FFFFFF"/>
            <w:tabs>
              <w:tab w:val="num" w:pos="720"/>
            </w:tabs>
            <w:spacing w:after="45" w:line="300" w:lineRule="atLeast"/>
            <w:ind w:left="720" w:hanging="360"/>
          </w:pPr>
        </w:pPrChange>
      </w:pPr>
      <w:r w:rsidRPr="002921F3">
        <w:rPr>
          <w:rFonts w:ascii="Arial" w:eastAsia="Times New Roman" w:hAnsi="Arial" w:cs="Arial"/>
          <w:color w:val="1A1C1E"/>
          <w:sz w:val="21"/>
          <w:szCs w:val="21"/>
          <w:lang w:eastAsia="fr-FR"/>
        </w:rPr>
        <w:t>Comparez le spectre d'une boisson light à celui de sa version sucrée.</w:t>
      </w:r>
    </w:p>
    <w:p w14:paraId="675AD86C" w14:textId="77777777" w:rsidR="002921F3" w:rsidRPr="002921F3" w:rsidRDefault="002921F3" w:rsidP="00A565B5">
      <w:pPr>
        <w:numPr>
          <w:ilvl w:val="0"/>
          <w:numId w:val="18"/>
        </w:numPr>
        <w:shd w:val="clear" w:color="auto" w:fill="FFFFFF"/>
        <w:spacing w:after="45" w:line="300" w:lineRule="atLeast"/>
        <w:jc w:val="both"/>
        <w:rPr>
          <w:rFonts w:ascii="Arial" w:eastAsia="Times New Roman" w:hAnsi="Arial" w:cs="Arial"/>
          <w:color w:val="1A1C1E"/>
          <w:sz w:val="21"/>
          <w:szCs w:val="21"/>
          <w:lang w:eastAsia="fr-FR"/>
        </w:rPr>
        <w:pPrChange w:id="374" w:author="Jérôme RANDON" w:date="2025-10-26T17:12:00Z">
          <w:pPr>
            <w:numPr>
              <w:numId w:val="18"/>
            </w:numPr>
            <w:shd w:val="clear" w:color="auto" w:fill="FFFFFF"/>
            <w:tabs>
              <w:tab w:val="num" w:pos="720"/>
            </w:tabs>
            <w:spacing w:after="45" w:line="300" w:lineRule="atLeast"/>
            <w:ind w:left="720" w:hanging="360"/>
          </w:pPr>
        </w:pPrChange>
      </w:pPr>
      <w:r w:rsidRPr="002921F3">
        <w:rPr>
          <w:rFonts w:ascii="Arial" w:eastAsia="Times New Roman" w:hAnsi="Arial" w:cs="Arial"/>
          <w:color w:val="1A1C1E"/>
          <w:sz w:val="21"/>
          <w:szCs w:val="21"/>
          <w:lang w:eastAsia="fr-FR"/>
        </w:rPr>
        <w:t>Utilisez la base de données pour tenter d'identifier des objets du quotidien.</w:t>
      </w:r>
    </w:p>
    <w:p w14:paraId="232D8C17" w14:textId="77777777" w:rsidR="002921F3" w:rsidRPr="002921F3" w:rsidRDefault="002921F3" w:rsidP="00A565B5">
      <w:pPr>
        <w:shd w:val="clear" w:color="auto" w:fill="FFFFFF"/>
        <w:spacing w:before="100" w:beforeAutospacing="1" w:after="0" w:line="300" w:lineRule="atLeast"/>
        <w:jc w:val="both"/>
        <w:rPr>
          <w:rFonts w:ascii="Arial" w:eastAsia="Times New Roman" w:hAnsi="Arial" w:cs="Arial"/>
          <w:color w:val="1A1C1E"/>
          <w:sz w:val="21"/>
          <w:szCs w:val="21"/>
          <w:lang w:eastAsia="fr-FR"/>
        </w:rPr>
        <w:pPrChange w:id="375" w:author="Jérôme RANDON" w:date="2025-10-26T17:12:00Z">
          <w:pPr>
            <w:shd w:val="clear" w:color="auto" w:fill="FFFFFF"/>
            <w:spacing w:before="100" w:beforeAutospacing="1" w:after="0" w:line="300" w:lineRule="atLeast"/>
          </w:pPr>
        </w:pPrChange>
      </w:pPr>
      <w:r w:rsidRPr="002921F3">
        <w:rPr>
          <w:rFonts w:ascii="Arial" w:eastAsia="Times New Roman" w:hAnsi="Arial" w:cs="Arial"/>
          <w:color w:val="1A1C1E"/>
          <w:sz w:val="21"/>
          <w:szCs w:val="21"/>
          <w:lang w:eastAsia="fr-FR"/>
        </w:rPr>
        <w:t>La science est avant tout une affaire d'exploration et de questionnement. Cette application est votre terrain de jeu. Expérimentez, analysez, comprenez, et surtout, amusez-vous</w:t>
      </w:r>
    </w:p>
    <w:p w14:paraId="000EC1CB" w14:textId="77777777" w:rsidR="00456058" w:rsidRDefault="00456058" w:rsidP="00A565B5">
      <w:pPr>
        <w:jc w:val="both"/>
        <w:pPrChange w:id="376" w:author="Jérôme RANDON" w:date="2025-10-26T17:12:00Z">
          <w:pPr/>
        </w:pPrChange>
      </w:pPr>
    </w:p>
    <w:sectPr w:rsidR="00456058" w:rsidSect="00643306">
      <w:pgSz w:w="11906" w:h="16838"/>
      <w:pgMar w:top="568" w:right="1417" w:bottom="1417" w:left="1417" w:header="708" w:footer="708" w:gutter="0"/>
      <w:cols w:space="708"/>
      <w:docGrid w:linePitch="360"/>
      <w:sectPrChange w:id="377" w:author="Jérôme RANDON" w:date="2025-10-26T17:14:00Z">
        <w:sectPr w:rsidR="00456058" w:rsidSect="00643306">
          <w:pgMar w:top="1417" w:right="1417" w:bottom="1417" w:left="1417" w:header="708" w:footer="708"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1122B"/>
    <w:multiLevelType w:val="multilevel"/>
    <w:tmpl w:val="5210C9E6"/>
    <w:lvl w:ilvl="0">
      <w:start w:val="2"/>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60F1F"/>
    <w:multiLevelType w:val="multilevel"/>
    <w:tmpl w:val="1C7ACC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57131C"/>
    <w:multiLevelType w:val="multilevel"/>
    <w:tmpl w:val="5210C9E6"/>
    <w:lvl w:ilvl="0">
      <w:start w:val="2"/>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B7590"/>
    <w:multiLevelType w:val="multilevel"/>
    <w:tmpl w:val="5210C9E6"/>
    <w:lvl w:ilvl="0">
      <w:start w:val="2"/>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420024"/>
    <w:multiLevelType w:val="multilevel"/>
    <w:tmpl w:val="70DE50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1552E2"/>
    <w:multiLevelType w:val="multilevel"/>
    <w:tmpl w:val="E1AE5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356FD6"/>
    <w:multiLevelType w:val="multilevel"/>
    <w:tmpl w:val="891EC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A8344B"/>
    <w:multiLevelType w:val="multilevel"/>
    <w:tmpl w:val="ECD659AC"/>
    <w:lvl w:ilvl="0">
      <w:start w:val="3"/>
      <w:numFmt w:val="decimal"/>
      <w:lvlText w:val="%1."/>
      <w:lvlJc w:val="left"/>
      <w:pPr>
        <w:tabs>
          <w:tab w:val="num" w:pos="720"/>
        </w:tabs>
        <w:ind w:left="720" w:hanging="360"/>
      </w:pPr>
      <w:rPr>
        <w:rFonts w:hint="default"/>
        <w:sz w:val="20"/>
      </w:rPr>
    </w:lvl>
    <w:lvl w:ilvl="1">
      <w:start w:val="3"/>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4B0587"/>
    <w:multiLevelType w:val="multilevel"/>
    <w:tmpl w:val="7D76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B3341F"/>
    <w:multiLevelType w:val="hybridMultilevel"/>
    <w:tmpl w:val="278EBD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CE02EE7"/>
    <w:multiLevelType w:val="multilevel"/>
    <w:tmpl w:val="2C285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343B34"/>
    <w:multiLevelType w:val="multilevel"/>
    <w:tmpl w:val="F8349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904D17"/>
    <w:multiLevelType w:val="multilevel"/>
    <w:tmpl w:val="5F967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10545B"/>
    <w:multiLevelType w:val="multilevel"/>
    <w:tmpl w:val="C3CE5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E14722"/>
    <w:multiLevelType w:val="multilevel"/>
    <w:tmpl w:val="714E3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346C41"/>
    <w:multiLevelType w:val="multilevel"/>
    <w:tmpl w:val="02EA16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9F1648"/>
    <w:multiLevelType w:val="multilevel"/>
    <w:tmpl w:val="F8884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F44AC3"/>
    <w:multiLevelType w:val="multilevel"/>
    <w:tmpl w:val="BD7CD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B852F2"/>
    <w:multiLevelType w:val="multilevel"/>
    <w:tmpl w:val="B2C8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555556"/>
    <w:multiLevelType w:val="multilevel"/>
    <w:tmpl w:val="F8EA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997BFD"/>
    <w:multiLevelType w:val="multilevel"/>
    <w:tmpl w:val="DEF0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060C93"/>
    <w:multiLevelType w:val="multilevel"/>
    <w:tmpl w:val="0C104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331F2F"/>
    <w:multiLevelType w:val="multilevel"/>
    <w:tmpl w:val="F8626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5"/>
  </w:num>
  <w:num w:numId="3">
    <w:abstractNumId w:val="6"/>
  </w:num>
  <w:num w:numId="4">
    <w:abstractNumId w:val="14"/>
  </w:num>
  <w:num w:numId="5">
    <w:abstractNumId w:val="12"/>
  </w:num>
  <w:num w:numId="6">
    <w:abstractNumId w:val="16"/>
  </w:num>
  <w:num w:numId="7">
    <w:abstractNumId w:val="15"/>
  </w:num>
  <w:num w:numId="8">
    <w:abstractNumId w:val="1"/>
  </w:num>
  <w:num w:numId="9">
    <w:abstractNumId w:val="11"/>
  </w:num>
  <w:num w:numId="10">
    <w:abstractNumId w:val="4"/>
  </w:num>
  <w:num w:numId="11">
    <w:abstractNumId w:val="22"/>
  </w:num>
  <w:num w:numId="12">
    <w:abstractNumId w:val="17"/>
  </w:num>
  <w:num w:numId="13">
    <w:abstractNumId w:val="21"/>
  </w:num>
  <w:num w:numId="14">
    <w:abstractNumId w:val="10"/>
  </w:num>
  <w:num w:numId="15">
    <w:abstractNumId w:val="13"/>
  </w:num>
  <w:num w:numId="16">
    <w:abstractNumId w:val="19"/>
  </w:num>
  <w:num w:numId="17">
    <w:abstractNumId w:val="20"/>
  </w:num>
  <w:num w:numId="18">
    <w:abstractNumId w:val="8"/>
  </w:num>
  <w:num w:numId="19">
    <w:abstractNumId w:val="9"/>
  </w:num>
  <w:num w:numId="20">
    <w:abstractNumId w:val="3"/>
  </w:num>
  <w:num w:numId="21">
    <w:abstractNumId w:val="0"/>
  </w:num>
  <w:num w:numId="22">
    <w:abstractNumId w:val="2"/>
  </w:num>
  <w:num w:numId="2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érôme RANDON">
    <w15:presenceInfo w15:providerId="AD" w15:userId="S::randon@univ-lyon1.fr::fd0651ab-31be-4bd6-87e5-9fd0a72da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FE7"/>
    <w:rsid w:val="0015346E"/>
    <w:rsid w:val="002921F3"/>
    <w:rsid w:val="002C4FE7"/>
    <w:rsid w:val="002F14F2"/>
    <w:rsid w:val="00456058"/>
    <w:rsid w:val="005366EA"/>
    <w:rsid w:val="00643306"/>
    <w:rsid w:val="00954724"/>
    <w:rsid w:val="00A565B5"/>
    <w:rsid w:val="00E321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61C6F"/>
  <w15:chartTrackingRefBased/>
  <w15:docId w15:val="{33F60553-4D52-430C-BB2A-A05A84F75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link w:val="Titre3Car"/>
    <w:uiPriority w:val="9"/>
    <w:qFormat/>
    <w:rsid w:val="002921F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2921F3"/>
    <w:rPr>
      <w:rFonts w:ascii="Times New Roman" w:eastAsia="Times New Roman" w:hAnsi="Times New Roman" w:cs="Times New Roman"/>
      <w:b/>
      <w:bCs/>
      <w:sz w:val="27"/>
      <w:szCs w:val="27"/>
      <w:lang w:eastAsia="fr-FR"/>
    </w:rPr>
  </w:style>
  <w:style w:type="paragraph" w:customStyle="1" w:styleId="ng-star-inserted">
    <w:name w:val="ng-star-inserted"/>
    <w:basedOn w:val="Normal"/>
    <w:rsid w:val="002921F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g-star-inserted1">
    <w:name w:val="ng-star-inserted1"/>
    <w:basedOn w:val="Policepardfaut"/>
    <w:rsid w:val="002921F3"/>
  </w:style>
  <w:style w:type="character" w:customStyle="1" w:styleId="inline-code">
    <w:name w:val="inline-code"/>
    <w:basedOn w:val="Policepardfaut"/>
    <w:rsid w:val="002921F3"/>
  </w:style>
  <w:style w:type="paragraph" w:styleId="Paragraphedeliste">
    <w:name w:val="List Paragraph"/>
    <w:basedOn w:val="Normal"/>
    <w:uiPriority w:val="34"/>
    <w:qFormat/>
    <w:rsid w:val="00643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73756">
      <w:bodyDiv w:val="1"/>
      <w:marLeft w:val="0"/>
      <w:marRight w:val="0"/>
      <w:marTop w:val="0"/>
      <w:marBottom w:val="0"/>
      <w:divBdr>
        <w:top w:val="none" w:sz="0" w:space="0" w:color="auto"/>
        <w:left w:val="none" w:sz="0" w:space="0" w:color="auto"/>
        <w:bottom w:val="none" w:sz="0" w:space="0" w:color="auto"/>
        <w:right w:val="none" w:sz="0" w:space="0" w:color="auto"/>
      </w:divBdr>
      <w:divsChild>
        <w:div w:id="1224099683">
          <w:blockQuote w:val="1"/>
          <w:marLeft w:val="36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2525</Words>
  <Characters>13891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RANDON</dc:creator>
  <cp:keywords/>
  <dc:description/>
  <cp:lastModifiedBy>Jérôme RANDON</cp:lastModifiedBy>
  <cp:revision>5</cp:revision>
  <dcterms:created xsi:type="dcterms:W3CDTF">2025-10-26T16:02:00Z</dcterms:created>
  <dcterms:modified xsi:type="dcterms:W3CDTF">2025-10-26T17:07:00Z</dcterms:modified>
</cp:coreProperties>
</file>